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2266F" w14:textId="792D5F70" w:rsidR="000259D0" w:rsidRPr="00820DE0" w:rsidRDefault="00DA79A2" w:rsidP="00E36CDC">
      <w:pPr>
        <w:suppressAutoHyphens w:val="0"/>
        <w:autoSpaceDE w:val="0"/>
        <w:autoSpaceDN w:val="0"/>
        <w:adjustRightInd w:val="0"/>
        <w:spacing w:before="120" w:after="120"/>
        <w:jc w:val="center"/>
        <w:rPr>
          <w:rFonts w:ascii="Arial" w:hAnsi="Arial" w:cs="Arial"/>
          <w:b/>
          <w:bCs/>
          <w:sz w:val="28"/>
          <w:szCs w:val="28"/>
          <w:lang w:eastAsia="cs-CZ"/>
        </w:rPr>
      </w:pPr>
      <w:r w:rsidRPr="00820DE0">
        <w:rPr>
          <w:rFonts w:ascii="Arial" w:hAnsi="Arial" w:cs="Arial"/>
          <w:b/>
          <w:bCs/>
          <w:sz w:val="28"/>
          <w:szCs w:val="28"/>
          <w:lang w:eastAsia="cs-CZ"/>
        </w:rPr>
        <w:t>Rámcová dohoda</w:t>
      </w:r>
    </w:p>
    <w:p w14:paraId="73395001" w14:textId="77777777" w:rsidR="000259D0" w:rsidRPr="000259D0" w:rsidRDefault="000259D0" w:rsidP="00E36CDC">
      <w:pPr>
        <w:suppressAutoHyphens w:val="0"/>
        <w:autoSpaceDE w:val="0"/>
        <w:autoSpaceDN w:val="0"/>
        <w:adjustRightInd w:val="0"/>
        <w:spacing w:before="120" w:after="120"/>
        <w:jc w:val="center"/>
        <w:rPr>
          <w:rFonts w:ascii="Arial" w:hAnsi="Arial" w:cs="Arial"/>
          <w:sz w:val="22"/>
          <w:szCs w:val="22"/>
          <w:lang w:eastAsia="cs-CZ"/>
        </w:rPr>
      </w:pPr>
      <w:r w:rsidRPr="000259D0">
        <w:rPr>
          <w:rFonts w:ascii="Arial" w:hAnsi="Arial" w:cs="Arial"/>
          <w:sz w:val="22"/>
          <w:szCs w:val="22"/>
          <w:lang w:eastAsia="cs-CZ"/>
        </w:rPr>
        <w:t xml:space="preserve">uzavřená dle zákona č. 89/2012 Sb., občanský zákoník, ve znění pozdějších předpisů, (dále jen </w:t>
      </w:r>
      <w:r w:rsidRPr="00E01A9B">
        <w:rPr>
          <w:rFonts w:ascii="Arial" w:hAnsi="Arial" w:cs="Arial"/>
          <w:b/>
          <w:bCs/>
          <w:sz w:val="22"/>
          <w:szCs w:val="22"/>
          <w:lang w:eastAsia="cs-CZ"/>
        </w:rPr>
        <w:t>„Občanský zákoník“</w:t>
      </w:r>
      <w:r w:rsidRPr="000259D0">
        <w:rPr>
          <w:rFonts w:ascii="Arial" w:hAnsi="Arial" w:cs="Arial"/>
          <w:sz w:val="22"/>
          <w:szCs w:val="22"/>
          <w:lang w:eastAsia="cs-CZ"/>
        </w:rPr>
        <w:t xml:space="preserve">)  </w:t>
      </w:r>
    </w:p>
    <w:p w14:paraId="78BF34D7" w14:textId="77777777" w:rsidR="000259D0" w:rsidRPr="000259D0" w:rsidRDefault="000259D0" w:rsidP="00E36CDC">
      <w:pPr>
        <w:suppressAutoHyphens w:val="0"/>
        <w:autoSpaceDE w:val="0"/>
        <w:autoSpaceDN w:val="0"/>
        <w:adjustRightInd w:val="0"/>
        <w:spacing w:before="120" w:after="120"/>
        <w:jc w:val="center"/>
        <w:rPr>
          <w:rFonts w:ascii="Arial" w:hAnsi="Arial" w:cs="Arial"/>
          <w:bCs/>
          <w:sz w:val="22"/>
          <w:szCs w:val="22"/>
          <w:lang w:eastAsia="cs-CZ"/>
        </w:rPr>
      </w:pPr>
    </w:p>
    <w:p w14:paraId="5A5B0D52" w14:textId="77777777" w:rsidR="000259D0" w:rsidRPr="000259D0" w:rsidRDefault="000259D0" w:rsidP="00E36CDC">
      <w:pPr>
        <w:suppressAutoHyphens w:val="0"/>
        <w:spacing w:before="120" w:after="120"/>
        <w:jc w:val="center"/>
        <w:rPr>
          <w:rFonts w:ascii="Arial" w:hAnsi="Arial" w:cs="Arial"/>
          <w:sz w:val="22"/>
          <w:szCs w:val="22"/>
          <w:lang w:eastAsia="cs-CZ"/>
        </w:rPr>
      </w:pPr>
      <w:r w:rsidRPr="000259D0">
        <w:rPr>
          <w:rFonts w:ascii="Arial" w:hAnsi="Arial" w:cs="Arial"/>
          <w:b/>
          <w:sz w:val="22"/>
          <w:szCs w:val="22"/>
          <w:lang w:eastAsia="cs-CZ"/>
        </w:rPr>
        <w:t>SMLUVNÍ STRANY</w:t>
      </w:r>
    </w:p>
    <w:p w14:paraId="721AEE4F" w14:textId="77777777" w:rsidR="000259D0" w:rsidRPr="000259D0" w:rsidRDefault="000259D0" w:rsidP="00E36CDC">
      <w:pPr>
        <w:suppressAutoHyphens w:val="0"/>
        <w:spacing w:before="120" w:after="120"/>
        <w:ind w:left="567"/>
        <w:rPr>
          <w:rFonts w:ascii="Arial" w:hAnsi="Arial" w:cs="Arial"/>
          <w:sz w:val="22"/>
          <w:szCs w:val="22"/>
          <w:lang w:eastAsia="cs-CZ"/>
        </w:rPr>
      </w:pPr>
    </w:p>
    <w:p w14:paraId="0E353FA5" w14:textId="0613DF8A"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1. Zoologická zahrada Ústí nad Labem, příspěvková organizace</w:t>
      </w:r>
      <w:r w:rsidRPr="000259D0">
        <w:rPr>
          <w:rFonts w:ascii="Arial" w:hAnsi="Arial" w:cs="Arial"/>
          <w:sz w:val="22"/>
          <w:szCs w:val="22"/>
          <w:lang w:eastAsia="cs-CZ"/>
        </w:rPr>
        <w:t xml:space="preserve"> </w:t>
      </w:r>
    </w:p>
    <w:p w14:paraId="2BD742A2" w14:textId="60BADB9B" w:rsidR="000259D0" w:rsidRPr="000259D0" w:rsidRDefault="000259D0" w:rsidP="00E36CDC">
      <w:pPr>
        <w:tabs>
          <w:tab w:val="left" w:pos="3544"/>
        </w:tabs>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t>Drážďanská 454/23, Krásné Březno, 40007 Ústí nad Labem</w:t>
      </w:r>
    </w:p>
    <w:p w14:paraId="7C240256" w14:textId="6069A6A6"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w:t>
      </w:r>
      <w:r>
        <w:rPr>
          <w:rFonts w:ascii="Arial" w:hAnsi="Arial" w:cs="Arial"/>
          <w:sz w:val="22"/>
          <w:szCs w:val="22"/>
          <w:lang w:eastAsia="cs-CZ"/>
        </w:rPr>
        <w:t>a</w:t>
      </w:r>
      <w:r w:rsidRPr="000259D0">
        <w:rPr>
          <w:rFonts w:ascii="Arial" w:hAnsi="Arial" w:cs="Arial"/>
          <w:sz w:val="22"/>
          <w:szCs w:val="22"/>
          <w:lang w:eastAsia="cs-CZ"/>
        </w:rPr>
        <w:t>:</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t>Ing. Ilonou Pšenkovou, Ph.D., ředitelkou</w:t>
      </w:r>
    </w:p>
    <w:p w14:paraId="0C7A9402" w14:textId="214F6B56"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082DCA" w:rsidRPr="00082DCA">
        <w:rPr>
          <w:rFonts w:ascii="Arial" w:hAnsi="Arial" w:cs="Arial"/>
          <w:sz w:val="22"/>
          <w:szCs w:val="22"/>
          <w:lang w:eastAsia="cs-CZ"/>
        </w:rPr>
        <w:t>00081582</w:t>
      </w:r>
    </w:p>
    <w:p w14:paraId="558CC074"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p>
    <w:p w14:paraId="13C01708"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4B404F2B" w14:textId="429AFFCC" w:rsidR="00082DCA"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00082DCA" w:rsidRPr="00082DCA">
        <w:rPr>
          <w:rFonts w:ascii="Arial" w:hAnsi="Arial" w:cs="Arial"/>
          <w:sz w:val="22"/>
          <w:szCs w:val="22"/>
          <w:highlight w:val="yellow"/>
          <w:lang w:eastAsia="cs-CZ"/>
        </w:rPr>
        <w:t>…</w:t>
      </w:r>
    </w:p>
    <w:p w14:paraId="7D2A0679" w14:textId="7ED584ED" w:rsidR="000259D0" w:rsidRPr="000259D0" w:rsidRDefault="000259D0" w:rsidP="00E36CDC">
      <w:pPr>
        <w:suppressAutoHyphens w:val="0"/>
        <w:overflowPunct w:val="0"/>
        <w:autoSpaceDE w:val="0"/>
        <w:autoSpaceDN w:val="0"/>
        <w:adjustRightInd w:val="0"/>
        <w:spacing w:before="120" w:after="120"/>
        <w:ind w:left="3544" w:hanging="4"/>
        <w:textAlignment w:val="baseline"/>
        <w:rPr>
          <w:rFonts w:ascii="Arial" w:hAnsi="Arial" w:cs="Arial"/>
          <w:sz w:val="22"/>
          <w:szCs w:val="22"/>
        </w:rPr>
      </w:pPr>
      <w:r w:rsidRPr="000259D0">
        <w:rPr>
          <w:rFonts w:ascii="Arial" w:hAnsi="Arial" w:cs="Arial"/>
          <w:sz w:val="22"/>
          <w:szCs w:val="22"/>
        </w:rPr>
        <w:t xml:space="preserve"> </w:t>
      </w:r>
    </w:p>
    <w:p w14:paraId="504758B3" w14:textId="3E75D20C"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004C29BE">
        <w:rPr>
          <w:rFonts w:ascii="Arial" w:hAnsi="Arial" w:cs="Arial"/>
          <w:sz w:val="22"/>
          <w:szCs w:val="22"/>
          <w:lang w:eastAsia="cs-CZ"/>
        </w:rPr>
        <w:t>ČSOB, a.s.</w:t>
      </w:r>
    </w:p>
    <w:p w14:paraId="5C22B7E6" w14:textId="4907EE53"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4C29BE">
        <w:rPr>
          <w:rFonts w:ascii="Arial" w:hAnsi="Arial" w:cs="Arial"/>
          <w:sz w:val="22"/>
          <w:szCs w:val="22"/>
          <w:lang w:eastAsia="cs-CZ"/>
        </w:rPr>
        <w:t>212441/0300</w:t>
      </w:r>
    </w:p>
    <w:p w14:paraId="3AF5C979" w14:textId="5508A7ED"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(dále jen </w:t>
      </w:r>
      <w:r w:rsidRPr="00E01A9B">
        <w:rPr>
          <w:rFonts w:ascii="Arial" w:hAnsi="Arial" w:cs="Arial"/>
          <w:b/>
          <w:bCs/>
          <w:sz w:val="22"/>
          <w:szCs w:val="22"/>
          <w:lang w:eastAsia="cs-CZ"/>
        </w:rPr>
        <w:t>„Objednatel“</w:t>
      </w:r>
      <w:r w:rsidRPr="000259D0">
        <w:rPr>
          <w:rFonts w:ascii="Arial" w:hAnsi="Arial" w:cs="Arial"/>
          <w:sz w:val="22"/>
          <w:szCs w:val="22"/>
          <w:lang w:eastAsia="cs-CZ"/>
        </w:rPr>
        <w:t xml:space="preserve">)        </w:t>
      </w:r>
    </w:p>
    <w:p w14:paraId="6B2DC674" w14:textId="77777777" w:rsidR="004C5965" w:rsidRPr="000259D0" w:rsidRDefault="004C5965" w:rsidP="00E36CDC">
      <w:pPr>
        <w:spacing w:before="120" w:after="120"/>
        <w:rPr>
          <w:rFonts w:ascii="Arial" w:hAnsi="Arial" w:cs="Arial"/>
          <w:sz w:val="22"/>
          <w:szCs w:val="22"/>
        </w:rPr>
      </w:pPr>
    </w:p>
    <w:p w14:paraId="49F91443" w14:textId="4669BF41"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 xml:space="preserve">2. </w:t>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738B1D9C" w14:textId="7D28D844"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3AFBF09E" w14:textId="762C162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Zastoupeno:</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6E4ABC7B" w14:textId="5F90325D"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268A691E"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26EF65FD" w14:textId="39C5A810" w:rsidR="000259D0"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2B84AFEE" w14:textId="21608CA0"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1C5E0804" w14:textId="5BBE6E8D"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5E665107" w14:textId="55A45B5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709" w:hanging="1"/>
        <w:textAlignment w:val="baseline"/>
        <w:rPr>
          <w:rFonts w:ascii="Arial" w:hAnsi="Arial" w:cs="Arial"/>
          <w:sz w:val="22"/>
          <w:szCs w:val="22"/>
          <w:lang w:eastAsia="cs-CZ"/>
        </w:rPr>
      </w:pPr>
      <w:r w:rsidRPr="000259D0">
        <w:rPr>
          <w:rFonts w:ascii="Arial" w:hAnsi="Arial" w:cs="Arial"/>
          <w:sz w:val="22"/>
          <w:szCs w:val="22"/>
          <w:lang w:eastAsia="cs-CZ"/>
        </w:rPr>
        <w:t xml:space="preserve">  (dále jen </w:t>
      </w:r>
      <w:r w:rsidRPr="00E01A9B">
        <w:rPr>
          <w:rFonts w:ascii="Arial" w:hAnsi="Arial" w:cs="Arial"/>
          <w:b/>
          <w:bCs/>
          <w:sz w:val="22"/>
          <w:szCs w:val="22"/>
          <w:lang w:eastAsia="cs-CZ"/>
        </w:rPr>
        <w:t>„Zhotovitel“</w:t>
      </w:r>
      <w:r w:rsidRPr="000259D0">
        <w:rPr>
          <w:rFonts w:ascii="Arial" w:hAnsi="Arial" w:cs="Arial"/>
          <w:sz w:val="22"/>
          <w:szCs w:val="22"/>
          <w:lang w:eastAsia="cs-CZ"/>
        </w:rPr>
        <w:t>)</w:t>
      </w:r>
    </w:p>
    <w:p w14:paraId="68922614" w14:textId="77777777" w:rsidR="000259D0" w:rsidRDefault="000259D0" w:rsidP="00E36CDC">
      <w:pPr>
        <w:spacing w:before="120" w:after="120"/>
        <w:ind w:left="851"/>
        <w:rPr>
          <w:rFonts w:ascii="Arial" w:hAnsi="Arial" w:cs="Arial"/>
          <w:sz w:val="22"/>
          <w:szCs w:val="22"/>
        </w:rPr>
      </w:pPr>
    </w:p>
    <w:p w14:paraId="4718ADDF" w14:textId="5A05DC0F" w:rsidR="000259D0" w:rsidRPr="000259D0" w:rsidRDefault="000259D0" w:rsidP="00E36CDC">
      <w:pPr>
        <w:spacing w:before="120" w:after="120"/>
        <w:ind w:left="851"/>
        <w:rPr>
          <w:rFonts w:ascii="Arial" w:hAnsi="Arial" w:cs="Arial"/>
          <w:sz w:val="22"/>
          <w:szCs w:val="22"/>
        </w:rPr>
      </w:pPr>
      <w:r w:rsidRPr="000259D0">
        <w:rPr>
          <w:rFonts w:ascii="Arial" w:hAnsi="Arial" w:cs="Arial"/>
          <w:sz w:val="22"/>
          <w:szCs w:val="22"/>
        </w:rPr>
        <w:t xml:space="preserve">Objednatel a </w:t>
      </w:r>
      <w:r>
        <w:rPr>
          <w:rFonts w:ascii="Arial" w:hAnsi="Arial" w:cs="Arial"/>
          <w:sz w:val="22"/>
          <w:szCs w:val="22"/>
        </w:rPr>
        <w:t xml:space="preserve">Zhotovitel dále společně jako </w:t>
      </w:r>
      <w:r w:rsidRPr="00E01A9B">
        <w:rPr>
          <w:rFonts w:ascii="Arial" w:hAnsi="Arial" w:cs="Arial"/>
          <w:b/>
          <w:bCs/>
          <w:sz w:val="22"/>
          <w:szCs w:val="22"/>
        </w:rPr>
        <w:t>„Smluvní strany“</w:t>
      </w:r>
      <w:r>
        <w:rPr>
          <w:rFonts w:ascii="Arial" w:hAnsi="Arial" w:cs="Arial"/>
          <w:sz w:val="22"/>
          <w:szCs w:val="22"/>
        </w:rPr>
        <w:t xml:space="preserve"> a každý jednotlivě jako </w:t>
      </w:r>
      <w:r w:rsidRPr="00E01A9B">
        <w:rPr>
          <w:rFonts w:ascii="Arial" w:hAnsi="Arial" w:cs="Arial"/>
          <w:b/>
          <w:bCs/>
          <w:sz w:val="22"/>
          <w:szCs w:val="22"/>
        </w:rPr>
        <w:t>„Smluvní s</w:t>
      </w:r>
      <w:r w:rsidR="00082DCA" w:rsidRPr="00E01A9B">
        <w:rPr>
          <w:rFonts w:ascii="Arial" w:hAnsi="Arial" w:cs="Arial"/>
          <w:b/>
          <w:bCs/>
          <w:sz w:val="22"/>
          <w:szCs w:val="22"/>
        </w:rPr>
        <w:t>t</w:t>
      </w:r>
      <w:r w:rsidRPr="00E01A9B">
        <w:rPr>
          <w:rFonts w:ascii="Arial" w:hAnsi="Arial" w:cs="Arial"/>
          <w:b/>
          <w:bCs/>
          <w:sz w:val="22"/>
          <w:szCs w:val="22"/>
        </w:rPr>
        <w:t>rana“</w:t>
      </w:r>
    </w:p>
    <w:p w14:paraId="6EA4C136" w14:textId="77777777" w:rsidR="008956FE" w:rsidRPr="000259D0" w:rsidRDefault="008956FE" w:rsidP="00E36CDC">
      <w:pPr>
        <w:spacing w:before="120" w:after="120"/>
        <w:rPr>
          <w:rFonts w:ascii="Arial" w:hAnsi="Arial" w:cs="Arial"/>
          <w:sz w:val="22"/>
          <w:szCs w:val="22"/>
        </w:rPr>
      </w:pPr>
    </w:p>
    <w:p w14:paraId="1101B187" w14:textId="77777777" w:rsidR="008956FE" w:rsidRPr="000259D0" w:rsidRDefault="008956FE" w:rsidP="00E36CDC">
      <w:pPr>
        <w:spacing w:before="120" w:after="120"/>
        <w:rPr>
          <w:rFonts w:ascii="Arial" w:hAnsi="Arial" w:cs="Arial"/>
          <w:sz w:val="22"/>
          <w:szCs w:val="22"/>
        </w:rPr>
      </w:pPr>
    </w:p>
    <w:p w14:paraId="47DD91AB" w14:textId="41E7677F" w:rsidR="008956FE" w:rsidRPr="000259D0" w:rsidRDefault="008956FE" w:rsidP="00E36CDC">
      <w:pPr>
        <w:suppressAutoHyphens w:val="0"/>
        <w:spacing w:before="120" w:after="120"/>
        <w:jc w:val="center"/>
        <w:rPr>
          <w:rFonts w:ascii="Arial" w:hAnsi="Arial" w:cs="Arial"/>
          <w:b/>
          <w:sz w:val="22"/>
          <w:szCs w:val="22"/>
          <w:lang w:eastAsia="cs-CZ"/>
        </w:rPr>
      </w:pPr>
      <w:r w:rsidRPr="000259D0">
        <w:rPr>
          <w:rFonts w:ascii="Arial" w:hAnsi="Arial" w:cs="Arial"/>
          <w:b/>
          <w:sz w:val="22"/>
          <w:szCs w:val="22"/>
          <w:lang w:eastAsia="cs-CZ"/>
        </w:rPr>
        <w:t xml:space="preserve">uzavřely níže uvedeného dne, měsíce a roku tuto </w:t>
      </w:r>
      <w:r w:rsidR="005C0411">
        <w:rPr>
          <w:rFonts w:ascii="Arial" w:hAnsi="Arial" w:cs="Arial"/>
          <w:b/>
          <w:sz w:val="22"/>
          <w:szCs w:val="22"/>
          <w:lang w:eastAsia="cs-CZ"/>
        </w:rPr>
        <w:t>Rámcovou dohodu</w:t>
      </w:r>
      <w:r w:rsidRPr="000259D0">
        <w:rPr>
          <w:rFonts w:ascii="Arial" w:hAnsi="Arial" w:cs="Arial"/>
          <w:b/>
          <w:sz w:val="22"/>
          <w:szCs w:val="22"/>
          <w:lang w:eastAsia="cs-CZ"/>
        </w:rPr>
        <w:t xml:space="preserve"> na </w:t>
      </w:r>
      <w:r w:rsidR="005C0411">
        <w:rPr>
          <w:rFonts w:ascii="Arial" w:hAnsi="Arial" w:cs="Arial"/>
          <w:b/>
          <w:sz w:val="22"/>
          <w:szCs w:val="22"/>
          <w:lang w:eastAsia="cs-CZ"/>
        </w:rPr>
        <w:t xml:space="preserve">projektové práce </w:t>
      </w:r>
      <w:r w:rsidRPr="000259D0">
        <w:rPr>
          <w:rFonts w:ascii="Arial" w:hAnsi="Arial" w:cs="Arial"/>
          <w:b/>
          <w:sz w:val="22"/>
          <w:szCs w:val="22"/>
          <w:lang w:eastAsia="cs-CZ"/>
        </w:rPr>
        <w:t xml:space="preserve">v souladu s ustanovením </w:t>
      </w:r>
      <w:r w:rsidR="005C0411">
        <w:rPr>
          <w:rFonts w:ascii="Arial" w:hAnsi="Arial" w:cs="Arial"/>
          <w:b/>
          <w:sz w:val="22"/>
          <w:szCs w:val="22"/>
          <w:lang w:eastAsia="cs-CZ"/>
        </w:rPr>
        <w:t xml:space="preserve">§ 131 a násl. z. č. 134/2016 Sb., o zadávání veřejných zakázek a </w:t>
      </w:r>
      <w:r w:rsidRPr="000259D0">
        <w:rPr>
          <w:rFonts w:ascii="Arial" w:hAnsi="Arial" w:cs="Arial"/>
          <w:b/>
          <w:sz w:val="22"/>
          <w:szCs w:val="22"/>
          <w:lang w:eastAsia="cs-CZ"/>
        </w:rPr>
        <w:t>§ 2586 a násl. občanského zákoníku (dále jen „</w:t>
      </w:r>
      <w:r w:rsidR="005C0411">
        <w:rPr>
          <w:rFonts w:ascii="Arial" w:hAnsi="Arial" w:cs="Arial"/>
          <w:b/>
          <w:sz w:val="22"/>
          <w:szCs w:val="22"/>
          <w:lang w:eastAsia="cs-CZ"/>
        </w:rPr>
        <w:t>Rámcová dohoda</w:t>
      </w:r>
      <w:r w:rsidRPr="000259D0">
        <w:rPr>
          <w:rFonts w:ascii="Arial" w:hAnsi="Arial" w:cs="Arial"/>
          <w:b/>
          <w:sz w:val="22"/>
          <w:szCs w:val="22"/>
          <w:lang w:eastAsia="cs-CZ"/>
        </w:rPr>
        <w:t>“)</w:t>
      </w:r>
    </w:p>
    <w:p w14:paraId="1A2A3426" w14:textId="77777777" w:rsidR="008956FE" w:rsidRPr="000259D0" w:rsidRDefault="008956FE" w:rsidP="00E36CDC">
      <w:pPr>
        <w:suppressAutoHyphens w:val="0"/>
        <w:spacing w:before="120" w:after="120"/>
        <w:ind w:left="851"/>
        <w:jc w:val="both"/>
        <w:rPr>
          <w:rFonts w:ascii="Arial" w:hAnsi="Arial" w:cs="Arial"/>
          <w:b/>
          <w:sz w:val="22"/>
          <w:szCs w:val="22"/>
          <w:lang w:eastAsia="cs-CZ"/>
        </w:rPr>
      </w:pPr>
    </w:p>
    <w:p w14:paraId="601F6647" w14:textId="5291B329" w:rsidR="008956FE" w:rsidRPr="000259D0" w:rsidRDefault="008956FE" w:rsidP="00E36CDC">
      <w:pPr>
        <w:pStyle w:val="RLProhlensmluvnchstran"/>
        <w:spacing w:before="120"/>
        <w:rPr>
          <w:rFonts w:ascii="Arial" w:hAnsi="Arial" w:cs="Arial"/>
          <w:szCs w:val="22"/>
        </w:rPr>
      </w:pPr>
      <w:r w:rsidRPr="000259D0">
        <w:rPr>
          <w:rFonts w:ascii="Arial" w:hAnsi="Arial" w:cs="Arial"/>
          <w:szCs w:val="22"/>
        </w:rPr>
        <w:lastRenderedPageBreak/>
        <w:t xml:space="preserve">Smluvní strany, vědomy si svých závazků v této </w:t>
      </w:r>
      <w:r w:rsidR="005C0411">
        <w:rPr>
          <w:rFonts w:ascii="Arial" w:hAnsi="Arial" w:cs="Arial"/>
          <w:szCs w:val="22"/>
        </w:rPr>
        <w:t>Rámcové dohodě</w:t>
      </w:r>
      <w:r w:rsidRPr="000259D0">
        <w:rPr>
          <w:rFonts w:ascii="Arial" w:hAnsi="Arial" w:cs="Arial"/>
          <w:szCs w:val="22"/>
        </w:rPr>
        <w:t xml:space="preserve"> obsažených a s úmyslem být touto </w:t>
      </w:r>
      <w:r w:rsidR="005C0411">
        <w:rPr>
          <w:rFonts w:ascii="Arial" w:hAnsi="Arial" w:cs="Arial"/>
          <w:szCs w:val="22"/>
        </w:rPr>
        <w:t>Rámcovou dohodou</w:t>
      </w:r>
      <w:r w:rsidRPr="000259D0">
        <w:rPr>
          <w:rFonts w:ascii="Arial" w:hAnsi="Arial" w:cs="Arial"/>
          <w:szCs w:val="22"/>
        </w:rPr>
        <w:t xml:space="preserve"> vázány, dohodly se na následujícím znění </w:t>
      </w:r>
      <w:r w:rsidR="005C0411">
        <w:rPr>
          <w:rFonts w:ascii="Arial" w:hAnsi="Arial" w:cs="Arial"/>
          <w:szCs w:val="22"/>
        </w:rPr>
        <w:t>Rámcové dohody</w:t>
      </w:r>
      <w:r w:rsidRPr="000259D0">
        <w:rPr>
          <w:rFonts w:ascii="Arial" w:hAnsi="Arial" w:cs="Arial"/>
          <w:szCs w:val="22"/>
        </w:rPr>
        <w:t>:</w:t>
      </w:r>
    </w:p>
    <w:p w14:paraId="2FA38EC8" w14:textId="77777777" w:rsidR="008956FE" w:rsidRPr="000259D0" w:rsidRDefault="008956FE" w:rsidP="00E36CDC">
      <w:pPr>
        <w:spacing w:before="120" w:after="120"/>
        <w:rPr>
          <w:rFonts w:ascii="Arial" w:hAnsi="Arial" w:cs="Arial"/>
          <w:sz w:val="22"/>
          <w:szCs w:val="22"/>
        </w:rPr>
      </w:pPr>
    </w:p>
    <w:p w14:paraId="30A95218" w14:textId="77777777"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I. Preambule</w:t>
      </w:r>
    </w:p>
    <w:p w14:paraId="6ABF287A" w14:textId="3D153ADD" w:rsidR="008956FE" w:rsidRPr="00A12745" w:rsidRDefault="008956FE" w:rsidP="00E36CDC">
      <w:pPr>
        <w:pStyle w:val="Odstavecseseznamem"/>
        <w:numPr>
          <w:ilvl w:val="0"/>
          <w:numId w:val="31"/>
        </w:numPr>
        <w:spacing w:before="120" w:after="120"/>
        <w:ind w:left="284"/>
        <w:contextualSpacing w:val="0"/>
        <w:jc w:val="both"/>
        <w:rPr>
          <w:rFonts w:ascii="Arial" w:hAnsi="Arial" w:cs="Arial"/>
          <w:kern w:val="1"/>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je uzavřena mezi Objednatelem a Zhotovitelem na základě zadávacího řízení pro plnění </w:t>
      </w:r>
      <w:r w:rsidR="005C0411">
        <w:rPr>
          <w:rFonts w:ascii="Arial" w:hAnsi="Arial" w:cs="Arial"/>
          <w:sz w:val="22"/>
          <w:szCs w:val="22"/>
        </w:rPr>
        <w:t xml:space="preserve">části </w:t>
      </w:r>
      <w:r w:rsidR="00127198">
        <w:rPr>
          <w:rFonts w:ascii="Arial" w:hAnsi="Arial" w:cs="Arial"/>
          <w:sz w:val="22"/>
          <w:szCs w:val="22"/>
        </w:rPr>
        <w:t>3</w:t>
      </w:r>
      <w:r w:rsidR="005C0411">
        <w:rPr>
          <w:rFonts w:ascii="Arial" w:hAnsi="Arial" w:cs="Arial"/>
          <w:sz w:val="22"/>
          <w:szCs w:val="22"/>
        </w:rPr>
        <w:t xml:space="preserve"> </w:t>
      </w:r>
      <w:r w:rsidRPr="000259D0">
        <w:rPr>
          <w:rFonts w:ascii="Arial" w:hAnsi="Arial" w:cs="Arial"/>
          <w:sz w:val="22"/>
          <w:szCs w:val="22"/>
        </w:rPr>
        <w:t xml:space="preserve">nadlimitní veřejné zakázky s názvem </w:t>
      </w:r>
      <w:r w:rsidRPr="000259D0">
        <w:rPr>
          <w:rFonts w:ascii="Arial" w:hAnsi="Arial" w:cs="Arial"/>
          <w:b/>
          <w:kern w:val="1"/>
          <w:sz w:val="22"/>
          <w:szCs w:val="22"/>
        </w:rPr>
        <w:t>„</w:t>
      </w:r>
      <w:r w:rsidR="005C0411" w:rsidRPr="005C0411">
        <w:rPr>
          <w:rFonts w:ascii="Arial" w:hAnsi="Arial" w:cs="Arial"/>
          <w:b/>
          <w:kern w:val="1"/>
          <w:sz w:val="22"/>
          <w:szCs w:val="22"/>
        </w:rPr>
        <w:t>Rámcové dohody na projektové práce</w:t>
      </w:r>
      <w:r w:rsidRPr="000259D0">
        <w:rPr>
          <w:rFonts w:ascii="Arial" w:hAnsi="Arial" w:cs="Arial"/>
          <w:b/>
          <w:kern w:val="1"/>
          <w:sz w:val="22"/>
          <w:szCs w:val="22"/>
        </w:rPr>
        <w:t>“</w:t>
      </w:r>
      <w:r w:rsidR="005C0411">
        <w:rPr>
          <w:rFonts w:ascii="Arial" w:hAnsi="Arial" w:cs="Arial"/>
          <w:b/>
          <w:kern w:val="1"/>
          <w:sz w:val="22"/>
          <w:szCs w:val="22"/>
        </w:rPr>
        <w:t xml:space="preserve"> </w:t>
      </w:r>
      <w:r w:rsidR="005C0411" w:rsidRPr="005C0411">
        <w:rPr>
          <w:rFonts w:ascii="Arial" w:hAnsi="Arial" w:cs="Arial"/>
          <w:bCs/>
          <w:kern w:val="1"/>
          <w:sz w:val="22"/>
          <w:szCs w:val="22"/>
        </w:rPr>
        <w:t>(</w:t>
      </w:r>
      <w:r w:rsidR="005C0411">
        <w:rPr>
          <w:rFonts w:ascii="Arial" w:hAnsi="Arial" w:cs="Arial"/>
          <w:bCs/>
          <w:kern w:val="1"/>
          <w:sz w:val="22"/>
          <w:szCs w:val="22"/>
        </w:rPr>
        <w:t xml:space="preserve">dále jen </w:t>
      </w:r>
      <w:r w:rsidR="005C0411" w:rsidRPr="00EB222B">
        <w:rPr>
          <w:rFonts w:ascii="Arial" w:hAnsi="Arial" w:cs="Arial"/>
          <w:b/>
          <w:kern w:val="1"/>
          <w:sz w:val="22"/>
          <w:szCs w:val="22"/>
        </w:rPr>
        <w:t>„Veřejná zakázka“</w:t>
      </w:r>
      <w:r w:rsidR="005C0411" w:rsidRPr="005C0411">
        <w:rPr>
          <w:rFonts w:ascii="Arial" w:hAnsi="Arial" w:cs="Arial"/>
          <w:bCs/>
          <w:kern w:val="1"/>
          <w:sz w:val="22"/>
          <w:szCs w:val="22"/>
        </w:rPr>
        <w:t>)</w:t>
      </w:r>
      <w:r w:rsidRPr="005C0411">
        <w:rPr>
          <w:rFonts w:ascii="Arial" w:hAnsi="Arial" w:cs="Arial"/>
          <w:bCs/>
          <w:kern w:val="1"/>
          <w:sz w:val="22"/>
          <w:szCs w:val="22"/>
        </w:rPr>
        <w:t>.</w:t>
      </w:r>
    </w:p>
    <w:p w14:paraId="5CD79D5C" w14:textId="13B62DA4" w:rsidR="00A12745" w:rsidRPr="000259D0" w:rsidRDefault="00A12745" w:rsidP="00E36CDC">
      <w:pPr>
        <w:pStyle w:val="Odstavecseseznamem"/>
        <w:numPr>
          <w:ilvl w:val="0"/>
          <w:numId w:val="31"/>
        </w:numPr>
        <w:spacing w:before="120" w:after="120"/>
        <w:ind w:left="284"/>
        <w:contextualSpacing w:val="0"/>
        <w:jc w:val="both"/>
        <w:rPr>
          <w:rFonts w:ascii="Arial" w:hAnsi="Arial" w:cs="Arial"/>
          <w:kern w:val="1"/>
          <w:sz w:val="22"/>
          <w:szCs w:val="22"/>
        </w:rPr>
      </w:pPr>
      <w:r w:rsidRPr="00D51EF4">
        <w:rPr>
          <w:rFonts w:ascii="Arial" w:hAnsi="Arial" w:cs="Arial"/>
          <w:sz w:val="22"/>
          <w:szCs w:val="22"/>
        </w:rPr>
        <w:t>Objednatel prohlašuje, že cena Díla bude hrazena z finanční podpory poskytnuté v rámci Operačního programu Spravedlivá transformace 2021-2027, a to konkrétně z projektu</w:t>
      </w:r>
      <w:r>
        <w:rPr>
          <w:rFonts w:ascii="Arial" w:hAnsi="Arial" w:cs="Arial"/>
          <w:sz w:val="22"/>
          <w:szCs w:val="22"/>
        </w:rPr>
        <w:t xml:space="preserve"> </w:t>
      </w:r>
      <w:r w:rsidR="00127198" w:rsidRPr="00FA4551">
        <w:rPr>
          <w:rFonts w:ascii="Arial" w:hAnsi="Arial" w:cs="Arial"/>
          <w:b/>
          <w:bCs/>
          <w:sz w:val="22"/>
          <w:szCs w:val="22"/>
        </w:rPr>
        <w:t>Revitalizace správní budovy a vstupu do zoo</w:t>
      </w:r>
      <w:r w:rsidRPr="00A12745">
        <w:rPr>
          <w:rFonts w:ascii="Arial" w:hAnsi="Arial" w:cs="Arial"/>
          <w:sz w:val="22"/>
          <w:szCs w:val="22"/>
        </w:rPr>
        <w:t xml:space="preserve">, </w:t>
      </w:r>
      <w:r>
        <w:rPr>
          <w:rFonts w:ascii="Arial" w:hAnsi="Arial" w:cs="Arial"/>
          <w:sz w:val="22"/>
          <w:szCs w:val="22"/>
        </w:rPr>
        <w:t xml:space="preserve">(dále též </w:t>
      </w:r>
      <w:r w:rsidRPr="00E36CDC">
        <w:rPr>
          <w:rFonts w:ascii="Arial" w:hAnsi="Arial" w:cs="Arial"/>
          <w:b/>
          <w:bCs/>
          <w:sz w:val="22"/>
          <w:szCs w:val="22"/>
        </w:rPr>
        <w:t>„Projekt“</w:t>
      </w:r>
      <w:r>
        <w:rPr>
          <w:rFonts w:ascii="Arial" w:hAnsi="Arial" w:cs="Arial"/>
          <w:sz w:val="22"/>
          <w:szCs w:val="22"/>
        </w:rPr>
        <w:t>). Zhotovitel tímto bere tuto skutečnost na vědomí, jakož i specifické povinnosti vyplývající z tohoto způsobu financování, které jsou dále konkretizovány v této Rámcové dohodě.</w:t>
      </w:r>
    </w:p>
    <w:p w14:paraId="4280AE48" w14:textId="77777777" w:rsidR="008956FE" w:rsidRPr="000259D0" w:rsidRDefault="008956FE" w:rsidP="00E36CDC">
      <w:pPr>
        <w:spacing w:before="120" w:after="120"/>
        <w:jc w:val="both"/>
        <w:rPr>
          <w:rFonts w:ascii="Arial" w:hAnsi="Arial" w:cs="Arial"/>
          <w:sz w:val="22"/>
          <w:szCs w:val="22"/>
        </w:rPr>
      </w:pPr>
    </w:p>
    <w:p w14:paraId="5DAAD174" w14:textId="77777777" w:rsidR="008956FE" w:rsidRPr="000259D0" w:rsidRDefault="008956FE" w:rsidP="00E36CDC">
      <w:pPr>
        <w:spacing w:before="120" w:after="120"/>
        <w:jc w:val="both"/>
        <w:rPr>
          <w:rFonts w:ascii="Arial" w:hAnsi="Arial" w:cs="Arial"/>
          <w:b/>
          <w:sz w:val="22"/>
          <w:szCs w:val="22"/>
        </w:rPr>
      </w:pPr>
    </w:p>
    <w:p w14:paraId="7D322C0C" w14:textId="36E23CDD" w:rsidR="008956FE" w:rsidRPr="000259D0" w:rsidRDefault="008956FE" w:rsidP="00E36CDC">
      <w:pPr>
        <w:keepNext/>
        <w:keepLines/>
        <w:spacing w:before="120" w:after="120"/>
        <w:jc w:val="center"/>
        <w:rPr>
          <w:rFonts w:ascii="Arial" w:hAnsi="Arial" w:cs="Arial"/>
          <w:b/>
          <w:sz w:val="22"/>
          <w:szCs w:val="22"/>
        </w:rPr>
      </w:pPr>
      <w:r w:rsidRPr="000259D0">
        <w:rPr>
          <w:rFonts w:ascii="Arial" w:hAnsi="Arial" w:cs="Arial"/>
          <w:b/>
          <w:sz w:val="22"/>
          <w:szCs w:val="22"/>
        </w:rPr>
        <w:t xml:space="preserve">II. Účel </w:t>
      </w:r>
      <w:r w:rsidR="005C0411">
        <w:rPr>
          <w:rFonts w:ascii="Arial" w:hAnsi="Arial" w:cs="Arial"/>
          <w:b/>
          <w:sz w:val="22"/>
          <w:szCs w:val="22"/>
        </w:rPr>
        <w:t>Rámcové dohody</w:t>
      </w:r>
    </w:p>
    <w:p w14:paraId="08D0D18F" w14:textId="416D8403" w:rsidR="008956FE" w:rsidRPr="000259D0" w:rsidRDefault="008956FE" w:rsidP="00E36CDC">
      <w:pPr>
        <w:pStyle w:val="Odstavecseseznamem"/>
        <w:keepNext/>
        <w:keepLines/>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Účelem této </w:t>
      </w:r>
      <w:r w:rsidR="005C0411">
        <w:rPr>
          <w:rFonts w:ascii="Arial" w:hAnsi="Arial" w:cs="Arial"/>
          <w:sz w:val="22"/>
          <w:szCs w:val="22"/>
        </w:rPr>
        <w:t>Rámcové dohody</w:t>
      </w:r>
      <w:r w:rsidRPr="000259D0">
        <w:rPr>
          <w:rFonts w:ascii="Arial" w:hAnsi="Arial" w:cs="Arial"/>
          <w:sz w:val="22"/>
          <w:szCs w:val="22"/>
        </w:rPr>
        <w:t xml:space="preserve"> je realizace </w:t>
      </w:r>
      <w:r w:rsidR="005C0411">
        <w:rPr>
          <w:rFonts w:ascii="Arial" w:hAnsi="Arial" w:cs="Arial"/>
          <w:sz w:val="22"/>
          <w:szCs w:val="22"/>
        </w:rPr>
        <w:t xml:space="preserve">části </w:t>
      </w:r>
      <w:r w:rsidR="00127198">
        <w:rPr>
          <w:rFonts w:ascii="Arial" w:hAnsi="Arial" w:cs="Arial"/>
          <w:sz w:val="22"/>
          <w:szCs w:val="22"/>
        </w:rPr>
        <w:t>3</w:t>
      </w:r>
      <w:r w:rsidR="005C0411">
        <w:rPr>
          <w:rFonts w:ascii="Arial" w:hAnsi="Arial" w:cs="Arial"/>
          <w:sz w:val="22"/>
          <w:szCs w:val="22"/>
        </w:rPr>
        <w:t xml:space="preserve"> </w:t>
      </w:r>
      <w:r w:rsidRPr="000259D0">
        <w:rPr>
          <w:rFonts w:ascii="Arial" w:hAnsi="Arial" w:cs="Arial"/>
          <w:sz w:val="22"/>
          <w:szCs w:val="22"/>
        </w:rPr>
        <w:t xml:space="preserve">Veřejné zakázky </w:t>
      </w:r>
      <w:r w:rsidR="005C0411">
        <w:rPr>
          <w:rFonts w:ascii="Arial" w:hAnsi="Arial" w:cs="Arial"/>
          <w:sz w:val="22"/>
          <w:szCs w:val="22"/>
        </w:rPr>
        <w:t>s názvem „</w:t>
      </w:r>
      <w:r w:rsidR="00B0735F" w:rsidRPr="005837C9">
        <w:rPr>
          <w:rFonts w:ascii="Arial" w:hAnsi="Arial" w:cs="Arial"/>
          <w:b/>
          <w:bCs/>
          <w:sz w:val="22"/>
          <w:szCs w:val="22"/>
        </w:rPr>
        <w:t>Revitalizace správní budovy a vstupu do zoo</w:t>
      </w:r>
      <w:r w:rsidR="005C0411">
        <w:rPr>
          <w:rFonts w:ascii="Arial" w:hAnsi="Arial" w:cs="Arial"/>
          <w:sz w:val="22"/>
          <w:szCs w:val="22"/>
        </w:rPr>
        <w:t xml:space="preserve">“ (dále jen „Část </w:t>
      </w:r>
      <w:r w:rsidR="00127198">
        <w:rPr>
          <w:rFonts w:ascii="Arial" w:hAnsi="Arial" w:cs="Arial"/>
          <w:sz w:val="22"/>
          <w:szCs w:val="22"/>
        </w:rPr>
        <w:t>3</w:t>
      </w:r>
      <w:r w:rsidR="005C0411">
        <w:rPr>
          <w:rFonts w:ascii="Arial" w:hAnsi="Arial" w:cs="Arial"/>
          <w:sz w:val="22"/>
          <w:szCs w:val="22"/>
        </w:rPr>
        <w:t xml:space="preserve"> VZ“) </w:t>
      </w:r>
      <w:r w:rsidRPr="000259D0">
        <w:rPr>
          <w:rFonts w:ascii="Arial" w:hAnsi="Arial" w:cs="Arial"/>
          <w:sz w:val="22"/>
          <w:szCs w:val="22"/>
        </w:rPr>
        <w:t xml:space="preserve">dle zadávací dokumentace Veřejné zakázky </w:t>
      </w:r>
      <w:r w:rsidR="00082DCA" w:rsidRPr="000259D0">
        <w:rPr>
          <w:rFonts w:ascii="Arial" w:hAnsi="Arial" w:cs="Arial"/>
          <w:sz w:val="22"/>
          <w:szCs w:val="22"/>
        </w:rPr>
        <w:t xml:space="preserve">(dále jen </w:t>
      </w:r>
      <w:r w:rsidR="00082DCA" w:rsidRPr="00E01A9B">
        <w:rPr>
          <w:rFonts w:ascii="Arial" w:hAnsi="Arial" w:cs="Arial"/>
          <w:b/>
          <w:bCs/>
          <w:sz w:val="22"/>
          <w:szCs w:val="22"/>
        </w:rPr>
        <w:t>„Zadávací dokumentace“</w:t>
      </w:r>
      <w:r w:rsidR="00082DCA" w:rsidRPr="000259D0">
        <w:rPr>
          <w:rFonts w:ascii="Arial" w:hAnsi="Arial" w:cs="Arial"/>
          <w:sz w:val="22"/>
          <w:szCs w:val="22"/>
        </w:rPr>
        <w:t>)</w:t>
      </w:r>
      <w:r w:rsidR="00082DCA">
        <w:rPr>
          <w:rFonts w:ascii="Arial" w:hAnsi="Arial" w:cs="Arial"/>
          <w:sz w:val="22"/>
          <w:szCs w:val="22"/>
        </w:rPr>
        <w:t xml:space="preserve"> </w:t>
      </w:r>
      <w:r w:rsidRPr="000259D0">
        <w:rPr>
          <w:rFonts w:ascii="Arial" w:hAnsi="Arial" w:cs="Arial"/>
          <w:sz w:val="22"/>
          <w:szCs w:val="22"/>
        </w:rPr>
        <w:t>a nabídky Zhotovitele</w:t>
      </w:r>
      <w:r w:rsidR="0000441D">
        <w:rPr>
          <w:rFonts w:ascii="Arial" w:hAnsi="Arial" w:cs="Arial"/>
          <w:sz w:val="22"/>
          <w:szCs w:val="22"/>
        </w:rPr>
        <w:t xml:space="preserve"> podané do Části </w:t>
      </w:r>
      <w:r w:rsidR="00127198">
        <w:rPr>
          <w:rFonts w:ascii="Arial" w:hAnsi="Arial" w:cs="Arial"/>
          <w:sz w:val="22"/>
          <w:szCs w:val="22"/>
        </w:rPr>
        <w:t>3</w:t>
      </w:r>
      <w:r w:rsidR="0000441D">
        <w:rPr>
          <w:rFonts w:ascii="Arial" w:hAnsi="Arial" w:cs="Arial"/>
          <w:sz w:val="22"/>
          <w:szCs w:val="22"/>
        </w:rPr>
        <w:t xml:space="preserve"> VZ</w:t>
      </w:r>
      <w:r w:rsidRPr="000259D0">
        <w:rPr>
          <w:rFonts w:ascii="Arial" w:hAnsi="Arial" w:cs="Arial"/>
          <w:sz w:val="22"/>
          <w:szCs w:val="22"/>
        </w:rPr>
        <w:t xml:space="preserve">. </w:t>
      </w:r>
    </w:p>
    <w:p w14:paraId="632288FA" w14:textId="67167E7E" w:rsidR="0000441D" w:rsidRDefault="0000441D" w:rsidP="00E36CDC">
      <w:pPr>
        <w:pStyle w:val="Odstavecseseznamem"/>
        <w:numPr>
          <w:ilvl w:val="0"/>
          <w:numId w:val="2"/>
        </w:numPr>
        <w:spacing w:before="120" w:after="120"/>
        <w:ind w:left="426" w:hanging="426"/>
        <w:contextualSpacing w:val="0"/>
        <w:jc w:val="both"/>
        <w:rPr>
          <w:rFonts w:ascii="Arial" w:hAnsi="Arial" w:cs="Arial"/>
          <w:sz w:val="22"/>
          <w:szCs w:val="22"/>
        </w:rPr>
      </w:pPr>
      <w:r>
        <w:rPr>
          <w:rFonts w:ascii="Arial" w:hAnsi="Arial" w:cs="Arial"/>
          <w:sz w:val="22"/>
          <w:szCs w:val="22"/>
        </w:rPr>
        <w:t>Na základě této</w:t>
      </w:r>
      <w:r w:rsidRPr="0000441D">
        <w:rPr>
          <w:rFonts w:ascii="Arial" w:hAnsi="Arial" w:cs="Arial"/>
          <w:sz w:val="22"/>
          <w:szCs w:val="22"/>
        </w:rPr>
        <w:t xml:space="preserve"> Rámcové dohody </w:t>
      </w:r>
      <w:r>
        <w:rPr>
          <w:rFonts w:ascii="Arial" w:hAnsi="Arial" w:cs="Arial"/>
          <w:sz w:val="22"/>
          <w:szCs w:val="22"/>
        </w:rPr>
        <w:t xml:space="preserve">bude Objednatel zadávat Zhotoviteli zakázky na realizaci níže uvedených dílčích plnění </w:t>
      </w:r>
      <w:r w:rsidR="00465F67">
        <w:rPr>
          <w:rFonts w:ascii="Arial" w:hAnsi="Arial" w:cs="Arial"/>
          <w:sz w:val="22"/>
          <w:szCs w:val="22"/>
        </w:rPr>
        <w:t xml:space="preserve">(dále jen </w:t>
      </w:r>
      <w:r w:rsidR="00465F67" w:rsidRPr="00D51EF4">
        <w:rPr>
          <w:rFonts w:ascii="Arial" w:hAnsi="Arial" w:cs="Arial"/>
          <w:b/>
          <w:bCs/>
          <w:sz w:val="22"/>
          <w:szCs w:val="22"/>
        </w:rPr>
        <w:t>„Dílčí plnění“</w:t>
      </w:r>
      <w:r w:rsidR="00465F67">
        <w:rPr>
          <w:rFonts w:ascii="Arial" w:hAnsi="Arial" w:cs="Arial"/>
          <w:sz w:val="22"/>
          <w:szCs w:val="22"/>
        </w:rPr>
        <w:t xml:space="preserve"> či </w:t>
      </w:r>
      <w:r w:rsidR="00465F67" w:rsidRPr="00D51EF4">
        <w:rPr>
          <w:rFonts w:ascii="Arial" w:hAnsi="Arial" w:cs="Arial"/>
          <w:b/>
          <w:bCs/>
          <w:sz w:val="22"/>
          <w:szCs w:val="22"/>
        </w:rPr>
        <w:t>„Dílčí zakázky“</w:t>
      </w:r>
      <w:r w:rsidR="00465F67">
        <w:rPr>
          <w:rFonts w:ascii="Arial" w:hAnsi="Arial" w:cs="Arial"/>
          <w:sz w:val="22"/>
          <w:szCs w:val="22"/>
        </w:rPr>
        <w:t>)</w:t>
      </w:r>
      <w:r>
        <w:rPr>
          <w:rFonts w:ascii="Arial" w:hAnsi="Arial" w:cs="Arial"/>
          <w:sz w:val="22"/>
          <w:szCs w:val="22"/>
        </w:rPr>
        <w:t xml:space="preserve"> </w:t>
      </w:r>
      <w:r w:rsidRPr="0000441D">
        <w:rPr>
          <w:rFonts w:ascii="Arial" w:hAnsi="Arial" w:cs="Arial"/>
          <w:sz w:val="22"/>
          <w:szCs w:val="22"/>
        </w:rPr>
        <w:t>dle aktuálních potřeb Objednatele</w:t>
      </w:r>
      <w:r w:rsidR="00465F67">
        <w:rPr>
          <w:rFonts w:ascii="Arial" w:hAnsi="Arial" w:cs="Arial"/>
          <w:sz w:val="22"/>
          <w:szCs w:val="22"/>
        </w:rPr>
        <w:t xml:space="preserve">. Dílčí plnění dle této Rámcové dohody zahrnují ve vztahu k Části </w:t>
      </w:r>
      <w:r w:rsidR="00127198">
        <w:rPr>
          <w:rFonts w:ascii="Arial" w:hAnsi="Arial" w:cs="Arial"/>
          <w:sz w:val="22"/>
          <w:szCs w:val="22"/>
        </w:rPr>
        <w:t>3</w:t>
      </w:r>
      <w:r w:rsidR="00465F67">
        <w:rPr>
          <w:rFonts w:ascii="Arial" w:hAnsi="Arial" w:cs="Arial"/>
          <w:sz w:val="22"/>
          <w:szCs w:val="22"/>
        </w:rPr>
        <w:t xml:space="preserve"> VZ:</w:t>
      </w:r>
    </w:p>
    <w:p w14:paraId="3DDA722F" w14:textId="1C215627"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povolení stavby (bez dokladové části) dle vyhlášky č. 131/2024 Sb., příloha č. 1, části A až D;</w:t>
      </w:r>
    </w:p>
    <w:p w14:paraId="005B5357" w14:textId="72277D35"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výkon inženýrské činnosti (IČ) směřující k obstarání dokladové části dokumentace pro povolení stavby a k zajištění vydání povolení záměru, a to vč. příp. úprav dokumentace pro povolení stavby nezbytných pro zajištění souladu s vyjádřeními a závaznými stanovisky;</w:t>
      </w:r>
    </w:p>
    <w:p w14:paraId="4A98D10D" w14:textId="6FFB440D"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provádění stavby (DPS) dle vyhlášky č. 131/2024Sb., přílohy č. 8, včetně soupisu stavebních prací, dodávek a služeb s výkazem výměr dle vyhlášky č. 169/2016 Sb. Součástí dokumentace pro provádění stavby bude plán bezpečnosti a ochrany zdraví při práci (BOZP) a zásady organizace výstavby (ZOV); součástí dokumentace pro provádění stavby bude rovněž veškeré technologické vybavení objektu a vnitřní vybavení zabudované i volné;</w:t>
      </w:r>
    </w:p>
    <w:p w14:paraId="6398AC26" w14:textId="5ACDD066"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 xml:space="preserve">výkon činnosti související se zadávacím řízením veřejné zakázky na výběr zhotovitele (dodavatele) stavby (např. konzultace při přípravě zadávací dokumentace či při přípravě </w:t>
      </w:r>
      <w:r w:rsidR="00BB63C1">
        <w:rPr>
          <w:rFonts w:ascii="Arial" w:hAnsi="Arial" w:cs="Arial"/>
          <w:sz w:val="22"/>
          <w:szCs w:val="22"/>
        </w:rPr>
        <w:t>vysvětlení či změn zadávacích podmínek</w:t>
      </w:r>
      <w:r w:rsidRPr="00465F67">
        <w:rPr>
          <w:rFonts w:ascii="Arial" w:hAnsi="Arial" w:cs="Arial"/>
          <w:sz w:val="22"/>
          <w:szCs w:val="22"/>
        </w:rPr>
        <w:t>);</w:t>
      </w:r>
    </w:p>
    <w:p w14:paraId="0BAD0846" w14:textId="4E044681" w:rsidR="00465F67" w:rsidRDefault="00465F67" w:rsidP="00465F67">
      <w:pPr>
        <w:pStyle w:val="Odstavecseseznamem"/>
        <w:numPr>
          <w:ilvl w:val="0"/>
          <w:numId w:val="62"/>
        </w:numPr>
        <w:spacing w:before="120" w:after="120"/>
        <w:contextualSpacing w:val="0"/>
        <w:jc w:val="both"/>
        <w:rPr>
          <w:rFonts w:ascii="Arial" w:hAnsi="Arial" w:cs="Arial"/>
          <w:sz w:val="22"/>
          <w:szCs w:val="22"/>
        </w:rPr>
      </w:pPr>
      <w:r w:rsidRPr="00465F67">
        <w:rPr>
          <w:rFonts w:ascii="Arial" w:hAnsi="Arial" w:cs="Arial"/>
          <w:sz w:val="22"/>
          <w:szCs w:val="22"/>
        </w:rPr>
        <w:t xml:space="preserve">výkon autorského dozoru a technického dozoru stavebníka v průběhu stavby, vč. </w:t>
      </w:r>
      <w:bookmarkStart w:id="0" w:name="_Hlk206741827"/>
      <w:r w:rsidRPr="00465F67">
        <w:rPr>
          <w:rFonts w:ascii="Arial" w:hAnsi="Arial" w:cs="Arial"/>
          <w:sz w:val="22"/>
          <w:szCs w:val="22"/>
        </w:rPr>
        <w:t>zpracování dokumentace skutečného provedení stavby</w:t>
      </w:r>
      <w:bookmarkEnd w:id="0"/>
      <w:r w:rsidRPr="00465F67">
        <w:rPr>
          <w:rFonts w:ascii="Arial" w:hAnsi="Arial" w:cs="Arial"/>
          <w:sz w:val="22"/>
          <w:szCs w:val="22"/>
        </w:rPr>
        <w:t>.</w:t>
      </w:r>
    </w:p>
    <w:p w14:paraId="415760E0" w14:textId="792E541C" w:rsidR="00465F67" w:rsidRDefault="00465F67" w:rsidP="00E36CDC">
      <w:pPr>
        <w:pStyle w:val="Odstavecseseznamem"/>
        <w:numPr>
          <w:ilvl w:val="0"/>
          <w:numId w:val="2"/>
        </w:numPr>
        <w:spacing w:before="120" w:after="120"/>
        <w:ind w:left="426" w:hanging="426"/>
        <w:contextualSpacing w:val="0"/>
        <w:jc w:val="both"/>
        <w:rPr>
          <w:rFonts w:ascii="Arial" w:hAnsi="Arial" w:cs="Arial"/>
          <w:sz w:val="22"/>
          <w:szCs w:val="22"/>
        </w:rPr>
      </w:pPr>
      <w:r w:rsidRPr="00465F67">
        <w:rPr>
          <w:rFonts w:ascii="Arial" w:hAnsi="Arial" w:cs="Arial"/>
          <w:sz w:val="22"/>
          <w:szCs w:val="22"/>
        </w:rPr>
        <w:t xml:space="preserve">Uzavřením Rámcové dohody nevzniká </w:t>
      </w:r>
      <w:r>
        <w:rPr>
          <w:rFonts w:ascii="Arial" w:hAnsi="Arial" w:cs="Arial"/>
          <w:sz w:val="22"/>
          <w:szCs w:val="22"/>
        </w:rPr>
        <w:t>Z</w:t>
      </w:r>
      <w:r w:rsidRPr="00465F67">
        <w:rPr>
          <w:rFonts w:ascii="Arial" w:hAnsi="Arial" w:cs="Arial"/>
          <w:sz w:val="22"/>
          <w:szCs w:val="22"/>
        </w:rPr>
        <w:t xml:space="preserve">hotoviteli bez dalšího nárok na provádění </w:t>
      </w:r>
      <w:r>
        <w:rPr>
          <w:rFonts w:ascii="Arial" w:hAnsi="Arial" w:cs="Arial"/>
          <w:sz w:val="22"/>
          <w:szCs w:val="22"/>
        </w:rPr>
        <w:t>jednotlivých Dílčích plnění či na úhradu ceny Dílčích plnění, aniž by došlo k jejich řádnému provedení</w:t>
      </w:r>
      <w:r w:rsidRPr="00465F67">
        <w:rPr>
          <w:rFonts w:ascii="Arial" w:hAnsi="Arial" w:cs="Arial"/>
          <w:sz w:val="22"/>
          <w:szCs w:val="22"/>
        </w:rPr>
        <w:t xml:space="preserve">. Zadavatel se při zadávání </w:t>
      </w:r>
      <w:r>
        <w:rPr>
          <w:rFonts w:ascii="Arial" w:hAnsi="Arial" w:cs="Arial"/>
          <w:sz w:val="22"/>
          <w:szCs w:val="22"/>
        </w:rPr>
        <w:t>D</w:t>
      </w:r>
      <w:r w:rsidRPr="00465F67">
        <w:rPr>
          <w:rFonts w:ascii="Arial" w:hAnsi="Arial" w:cs="Arial"/>
          <w:sz w:val="22"/>
          <w:szCs w:val="22"/>
        </w:rPr>
        <w:t xml:space="preserve">ílčích plnění bude řídit touto </w:t>
      </w:r>
      <w:r>
        <w:rPr>
          <w:rFonts w:ascii="Arial" w:hAnsi="Arial" w:cs="Arial"/>
          <w:sz w:val="22"/>
          <w:szCs w:val="22"/>
        </w:rPr>
        <w:t xml:space="preserve">Rámcovou </w:t>
      </w:r>
      <w:r w:rsidRPr="00465F67">
        <w:rPr>
          <w:rFonts w:ascii="Arial" w:hAnsi="Arial" w:cs="Arial"/>
          <w:sz w:val="22"/>
          <w:szCs w:val="22"/>
        </w:rPr>
        <w:t xml:space="preserve">dohodou a s ohledem na své </w:t>
      </w:r>
      <w:r>
        <w:rPr>
          <w:rFonts w:ascii="Arial" w:hAnsi="Arial" w:cs="Arial"/>
          <w:sz w:val="22"/>
          <w:szCs w:val="22"/>
        </w:rPr>
        <w:t xml:space="preserve">aktuální potřeby a </w:t>
      </w:r>
      <w:r w:rsidRPr="00465F67">
        <w:rPr>
          <w:rFonts w:ascii="Arial" w:hAnsi="Arial" w:cs="Arial"/>
          <w:sz w:val="22"/>
          <w:szCs w:val="22"/>
        </w:rPr>
        <w:t>rozpočtové možnosti.</w:t>
      </w:r>
    </w:p>
    <w:p w14:paraId="4E03FE8A" w14:textId="05163E0E" w:rsidR="008956FE" w:rsidRPr="000259D0" w:rsidRDefault="008956FE" w:rsidP="00E36CDC">
      <w:pPr>
        <w:pStyle w:val="Odstavecseseznamem"/>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touto </w:t>
      </w:r>
      <w:r w:rsidR="005C0411">
        <w:rPr>
          <w:rFonts w:ascii="Arial" w:hAnsi="Arial" w:cs="Arial"/>
          <w:sz w:val="22"/>
          <w:szCs w:val="22"/>
        </w:rPr>
        <w:t>Rámcovou dohodou</w:t>
      </w:r>
      <w:r w:rsidRPr="000259D0">
        <w:rPr>
          <w:rFonts w:ascii="Arial" w:hAnsi="Arial" w:cs="Arial"/>
          <w:sz w:val="22"/>
          <w:szCs w:val="22"/>
        </w:rPr>
        <w:t xml:space="preserve"> garantuje Objednateli splnění zadání Veřejné zakázky a všech z toho vyplývajících podmínek a povinností podle Zadávací </w:t>
      </w:r>
      <w:r w:rsidRPr="000259D0">
        <w:rPr>
          <w:rFonts w:ascii="Arial" w:hAnsi="Arial" w:cs="Arial"/>
          <w:sz w:val="22"/>
          <w:szCs w:val="22"/>
        </w:rPr>
        <w:lastRenderedPageBreak/>
        <w:t xml:space="preserve">dokumentace. Tato garance je nadřazena ostatním podmínkám a garancím uvedeným v této </w:t>
      </w:r>
      <w:r w:rsidR="005C0411">
        <w:rPr>
          <w:rFonts w:ascii="Arial" w:hAnsi="Arial" w:cs="Arial"/>
          <w:sz w:val="22"/>
          <w:szCs w:val="22"/>
        </w:rPr>
        <w:t>Rámcové dohodě</w:t>
      </w:r>
      <w:r w:rsidRPr="000259D0">
        <w:rPr>
          <w:rFonts w:ascii="Arial" w:hAnsi="Arial" w:cs="Arial"/>
          <w:sz w:val="22"/>
          <w:szCs w:val="22"/>
        </w:rPr>
        <w:t>. Pro vyloučení jakýchkoliv pochybností to znamená, že:</w:t>
      </w:r>
    </w:p>
    <w:p w14:paraId="0A48D8B1" w14:textId="4962EAF4"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jakékoliv nejistoty ohledně výkladu ustanovení této </w:t>
      </w:r>
      <w:r w:rsidR="005C0411">
        <w:rPr>
          <w:rFonts w:ascii="Arial" w:hAnsi="Arial" w:cs="Arial"/>
          <w:sz w:val="22"/>
          <w:szCs w:val="22"/>
        </w:rPr>
        <w:t>Rámcové dohody</w:t>
      </w:r>
      <w:r w:rsidRPr="000259D0">
        <w:rPr>
          <w:rFonts w:ascii="Arial" w:hAnsi="Arial" w:cs="Arial"/>
          <w:sz w:val="22"/>
          <w:szCs w:val="22"/>
        </w:rPr>
        <w:t xml:space="preserve"> budou tato ustanovení vykládána tak, aby v co nejširší míře zohledňovala účel Veřejné zakázky vyjádřený v Zadávací dokumentaci,</w:t>
      </w:r>
    </w:p>
    <w:p w14:paraId="27ADA8A3" w14:textId="0D5CFACF"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chybějících ustanovení této </w:t>
      </w:r>
      <w:r w:rsidR="005C0411">
        <w:rPr>
          <w:rFonts w:ascii="Arial" w:hAnsi="Arial" w:cs="Arial"/>
          <w:sz w:val="22"/>
          <w:szCs w:val="22"/>
        </w:rPr>
        <w:t>Rámcové dohody</w:t>
      </w:r>
      <w:r w:rsidRPr="000259D0">
        <w:rPr>
          <w:rFonts w:ascii="Arial" w:hAnsi="Arial" w:cs="Arial"/>
          <w:sz w:val="22"/>
          <w:szCs w:val="22"/>
        </w:rPr>
        <w:t xml:space="preserve"> budou použita dostatečně konkrétní ustanovení Zadávací dokumentace.</w:t>
      </w:r>
    </w:p>
    <w:p w14:paraId="4C2B40BE" w14:textId="3BB437D5" w:rsidR="008956FE" w:rsidRDefault="008956FE" w:rsidP="00E36CDC">
      <w:pPr>
        <w:pStyle w:val="Odstavecseseznamem"/>
        <w:numPr>
          <w:ilvl w:val="0"/>
          <w:numId w:val="4"/>
        </w:numPr>
        <w:spacing w:before="120" w:after="120"/>
        <w:ind w:left="425" w:hanging="425"/>
        <w:contextualSpacing w:val="0"/>
        <w:jc w:val="both"/>
        <w:rPr>
          <w:rFonts w:ascii="Arial" w:hAnsi="Arial" w:cs="Arial"/>
          <w:sz w:val="22"/>
          <w:szCs w:val="22"/>
        </w:rPr>
      </w:pPr>
      <w:r w:rsidRPr="000259D0">
        <w:rPr>
          <w:rFonts w:ascii="Arial" w:hAnsi="Arial" w:cs="Arial"/>
          <w:sz w:val="22"/>
          <w:szCs w:val="22"/>
        </w:rPr>
        <w:t xml:space="preserve">Zhotovitel je vázán svou nabídkou předloženou Objednateli v rámci zadávacího řízení na zadání </w:t>
      </w:r>
      <w:r w:rsidR="00465F67">
        <w:rPr>
          <w:rFonts w:ascii="Arial" w:hAnsi="Arial" w:cs="Arial"/>
          <w:sz w:val="22"/>
          <w:szCs w:val="22"/>
        </w:rPr>
        <w:t xml:space="preserve">Části </w:t>
      </w:r>
      <w:r w:rsidR="00127198">
        <w:rPr>
          <w:rFonts w:ascii="Arial" w:hAnsi="Arial" w:cs="Arial"/>
          <w:sz w:val="22"/>
          <w:szCs w:val="22"/>
        </w:rPr>
        <w:t>3</w:t>
      </w:r>
      <w:r w:rsidR="00465F67">
        <w:rPr>
          <w:rFonts w:ascii="Arial" w:hAnsi="Arial" w:cs="Arial"/>
          <w:sz w:val="22"/>
          <w:szCs w:val="22"/>
        </w:rPr>
        <w:t xml:space="preserve"> VZ</w:t>
      </w:r>
      <w:r w:rsidRPr="000259D0">
        <w:rPr>
          <w:rFonts w:ascii="Arial" w:hAnsi="Arial" w:cs="Arial"/>
          <w:sz w:val="22"/>
          <w:szCs w:val="22"/>
        </w:rPr>
        <w:t xml:space="preserve">, která se pro úpravu vzájemných vztahů vyplývajících z této </w:t>
      </w:r>
      <w:r w:rsidR="005C0411">
        <w:rPr>
          <w:rFonts w:ascii="Arial" w:hAnsi="Arial" w:cs="Arial"/>
          <w:sz w:val="22"/>
          <w:szCs w:val="22"/>
        </w:rPr>
        <w:t>Rámcové dohody</w:t>
      </w:r>
      <w:r w:rsidRPr="000259D0">
        <w:rPr>
          <w:rFonts w:ascii="Arial" w:hAnsi="Arial" w:cs="Arial"/>
          <w:sz w:val="22"/>
          <w:szCs w:val="22"/>
        </w:rPr>
        <w:t xml:space="preserve"> použije subsidiárně.</w:t>
      </w:r>
    </w:p>
    <w:p w14:paraId="325F9676" w14:textId="77777777" w:rsidR="008956FE" w:rsidRPr="000259D0" w:rsidRDefault="008956FE" w:rsidP="00E36CDC">
      <w:pPr>
        <w:spacing w:before="120" w:after="120"/>
        <w:jc w:val="both"/>
        <w:rPr>
          <w:rFonts w:ascii="Arial" w:hAnsi="Arial" w:cs="Arial"/>
          <w:sz w:val="22"/>
          <w:szCs w:val="22"/>
        </w:rPr>
      </w:pPr>
    </w:p>
    <w:p w14:paraId="181BF3C1" w14:textId="77777777" w:rsidR="008956FE" w:rsidRPr="000259D0" w:rsidRDefault="008956FE" w:rsidP="00E36CDC">
      <w:pPr>
        <w:spacing w:before="120" w:after="120"/>
        <w:jc w:val="both"/>
        <w:rPr>
          <w:rFonts w:ascii="Arial" w:hAnsi="Arial" w:cs="Arial"/>
          <w:sz w:val="22"/>
          <w:szCs w:val="22"/>
        </w:rPr>
      </w:pPr>
    </w:p>
    <w:p w14:paraId="0362E026" w14:textId="75147A28"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 xml:space="preserve">III. Předmět </w:t>
      </w:r>
      <w:r w:rsidR="005C0411">
        <w:rPr>
          <w:rFonts w:ascii="Arial" w:hAnsi="Arial" w:cs="Arial"/>
          <w:b/>
          <w:sz w:val="22"/>
          <w:szCs w:val="22"/>
        </w:rPr>
        <w:t>Rámcové dohody</w:t>
      </w:r>
    </w:p>
    <w:p w14:paraId="41277711" w14:textId="12D9A6D8" w:rsidR="00D51EF4" w:rsidRPr="00D51EF4" w:rsidRDefault="008956FE" w:rsidP="00245370">
      <w:pPr>
        <w:pStyle w:val="Odstavecseseznamem"/>
        <w:numPr>
          <w:ilvl w:val="0"/>
          <w:numId w:val="6"/>
        </w:numPr>
        <w:spacing w:line="276" w:lineRule="auto"/>
        <w:jc w:val="both"/>
        <w:rPr>
          <w:rFonts w:ascii="Arial" w:hAnsi="Arial" w:cs="Arial"/>
          <w:sz w:val="22"/>
          <w:szCs w:val="22"/>
          <w:lang w:eastAsia="en-US"/>
        </w:rPr>
      </w:pPr>
      <w:r w:rsidRPr="00D51EF4">
        <w:rPr>
          <w:rFonts w:ascii="Arial" w:hAnsi="Arial" w:cs="Arial"/>
          <w:sz w:val="22"/>
          <w:szCs w:val="22"/>
          <w:lang w:eastAsia="en-US"/>
        </w:rPr>
        <w:t xml:space="preserve">Předmětem této </w:t>
      </w:r>
      <w:r w:rsidR="005C0411" w:rsidRPr="00D51EF4">
        <w:rPr>
          <w:rFonts w:ascii="Arial" w:hAnsi="Arial" w:cs="Arial"/>
          <w:sz w:val="22"/>
          <w:szCs w:val="22"/>
          <w:lang w:eastAsia="en-US"/>
        </w:rPr>
        <w:t>Rámcové dohody</w:t>
      </w:r>
      <w:r w:rsidRPr="00D51EF4">
        <w:rPr>
          <w:rFonts w:ascii="Arial" w:hAnsi="Arial" w:cs="Arial"/>
          <w:sz w:val="22"/>
          <w:szCs w:val="22"/>
          <w:lang w:eastAsia="en-US"/>
        </w:rPr>
        <w:t xml:space="preserve"> je úprava práv a povinností smluvních stran při </w:t>
      </w:r>
      <w:r w:rsidR="00465F67" w:rsidRPr="00D51EF4">
        <w:rPr>
          <w:rFonts w:ascii="Arial" w:hAnsi="Arial" w:cs="Arial"/>
          <w:sz w:val="22"/>
          <w:szCs w:val="22"/>
          <w:lang w:eastAsia="en-US"/>
        </w:rPr>
        <w:t>zadávání Dílčích zakázek a při realizaci Dílčích plnění</w:t>
      </w:r>
      <w:r w:rsidRPr="00D51EF4">
        <w:rPr>
          <w:rFonts w:ascii="Arial" w:hAnsi="Arial" w:cs="Arial"/>
          <w:sz w:val="22"/>
          <w:szCs w:val="22"/>
          <w:lang w:eastAsia="en-US"/>
        </w:rPr>
        <w:t>.</w:t>
      </w:r>
      <w:r w:rsidR="00D51EF4" w:rsidRPr="00D51EF4">
        <w:rPr>
          <w:rFonts w:ascii="Arial" w:hAnsi="Arial" w:cs="Arial"/>
          <w:sz w:val="22"/>
          <w:szCs w:val="22"/>
          <w:lang w:eastAsia="en-US"/>
        </w:rPr>
        <w:t xml:space="preserve"> Předmětem plnění veřejných zakázek zadávaných na základě rámcové dohody je zpracování </w:t>
      </w:r>
      <w:r w:rsidR="00D51EF4">
        <w:rPr>
          <w:rFonts w:ascii="Arial" w:hAnsi="Arial" w:cs="Arial"/>
          <w:sz w:val="22"/>
          <w:szCs w:val="22"/>
          <w:lang w:eastAsia="en-US"/>
        </w:rPr>
        <w:t xml:space="preserve">projektových dokumentací a provedení souvisejících činností, které jsou specifikovány v čl. II odst. 2 Rámcové dohody a dále podrobněji v prováděcích smlouvách uzavřených na základě Rámcové dohody, jejichž předmětem bude realizace jednotlivých Dílčích zakázek. </w:t>
      </w:r>
      <w:r w:rsidR="00D51EF4" w:rsidRPr="00D51EF4">
        <w:rPr>
          <w:rFonts w:ascii="Arial" w:hAnsi="Arial" w:cs="Arial"/>
          <w:sz w:val="22"/>
          <w:szCs w:val="22"/>
          <w:lang w:eastAsia="en-US"/>
        </w:rPr>
        <w:t xml:space="preserve">Veřejné zakázky zadávané na základě </w:t>
      </w:r>
      <w:r w:rsidR="00245370">
        <w:rPr>
          <w:rFonts w:ascii="Arial" w:hAnsi="Arial" w:cs="Arial"/>
          <w:sz w:val="22"/>
          <w:szCs w:val="22"/>
          <w:lang w:eastAsia="en-US"/>
        </w:rPr>
        <w:t>R</w:t>
      </w:r>
      <w:r w:rsidR="00D51EF4" w:rsidRPr="00D51EF4">
        <w:rPr>
          <w:rFonts w:ascii="Arial" w:hAnsi="Arial" w:cs="Arial"/>
          <w:sz w:val="22"/>
          <w:szCs w:val="22"/>
          <w:lang w:eastAsia="en-US"/>
        </w:rPr>
        <w:t>ámcové dohody budou probíhat postupem uvedeným v § 134 odst. 1 zákona.</w:t>
      </w:r>
    </w:p>
    <w:p w14:paraId="25786C2B" w14:textId="647ECB63" w:rsidR="009D3856" w:rsidRDefault="009D3856" w:rsidP="00E36CDC">
      <w:pPr>
        <w:pStyle w:val="RLTextlnkuslovan"/>
        <w:numPr>
          <w:ilvl w:val="0"/>
          <w:numId w:val="6"/>
        </w:numPr>
        <w:spacing w:before="120"/>
        <w:ind w:left="426"/>
        <w:rPr>
          <w:rFonts w:ascii="Arial" w:hAnsi="Arial" w:cs="Arial"/>
          <w:szCs w:val="22"/>
          <w:lang w:eastAsia="en-US"/>
        </w:rPr>
      </w:pPr>
      <w:r>
        <w:rPr>
          <w:rFonts w:ascii="Arial" w:hAnsi="Arial" w:cs="Arial"/>
          <w:szCs w:val="22"/>
        </w:rPr>
        <w:t xml:space="preserve">Zhotovitel je povinen </w:t>
      </w:r>
      <w:r w:rsidR="00245370">
        <w:rPr>
          <w:rFonts w:ascii="Arial" w:hAnsi="Arial" w:cs="Arial"/>
          <w:szCs w:val="22"/>
        </w:rPr>
        <w:t>provádět Dílčí plnění dle jednotlivých prováděcích smluv</w:t>
      </w:r>
      <w:r>
        <w:rPr>
          <w:rFonts w:ascii="Arial" w:hAnsi="Arial" w:cs="Arial"/>
          <w:szCs w:val="22"/>
        </w:rPr>
        <w:t xml:space="preserve"> v souladu</w:t>
      </w:r>
      <w:r w:rsidR="008956FE" w:rsidRPr="000259D0">
        <w:rPr>
          <w:rFonts w:ascii="Arial" w:hAnsi="Arial" w:cs="Arial"/>
          <w:szCs w:val="22"/>
        </w:rPr>
        <w:t xml:space="preserve"> </w:t>
      </w:r>
      <w:r>
        <w:rPr>
          <w:rFonts w:ascii="Arial" w:hAnsi="Arial" w:cs="Arial"/>
          <w:szCs w:val="22"/>
        </w:rPr>
        <w:t>s</w:t>
      </w:r>
      <w:r w:rsidR="008956FE" w:rsidRPr="000259D0">
        <w:rPr>
          <w:rFonts w:ascii="Arial" w:hAnsi="Arial" w:cs="Arial"/>
          <w:szCs w:val="22"/>
        </w:rPr>
        <w:t xml:space="preserve"> </w:t>
      </w:r>
    </w:p>
    <w:p w14:paraId="09BD39B5" w14:textId="413D517D" w:rsidR="00245370" w:rsidRDefault="008956FE" w:rsidP="00E36CDC">
      <w:pPr>
        <w:pStyle w:val="RLTextlnkuslovan"/>
        <w:numPr>
          <w:ilvl w:val="1"/>
          <w:numId w:val="6"/>
        </w:numPr>
        <w:spacing w:before="120"/>
        <w:rPr>
          <w:rFonts w:ascii="Arial" w:hAnsi="Arial" w:cs="Arial"/>
          <w:szCs w:val="22"/>
          <w:lang w:eastAsia="en-US"/>
        </w:rPr>
      </w:pPr>
      <w:r w:rsidRPr="000259D0">
        <w:rPr>
          <w:rFonts w:ascii="Arial" w:hAnsi="Arial" w:cs="Arial"/>
          <w:szCs w:val="22"/>
        </w:rPr>
        <w:t>vyhlášk</w:t>
      </w:r>
      <w:r w:rsidR="009D3856">
        <w:rPr>
          <w:rFonts w:ascii="Arial" w:hAnsi="Arial" w:cs="Arial"/>
          <w:szCs w:val="22"/>
        </w:rPr>
        <w:t>ou</w:t>
      </w:r>
      <w:r w:rsidRPr="000259D0">
        <w:rPr>
          <w:rFonts w:ascii="Arial" w:hAnsi="Arial" w:cs="Arial"/>
          <w:szCs w:val="22"/>
        </w:rPr>
        <w:t xml:space="preserve"> č. 131/2024 Sb., o dokumentaci staveb, v platném znění</w:t>
      </w:r>
      <w:r w:rsidR="009D3856">
        <w:rPr>
          <w:rFonts w:ascii="Arial" w:hAnsi="Arial" w:cs="Arial"/>
          <w:szCs w:val="22"/>
        </w:rPr>
        <w:t xml:space="preserve">, </w:t>
      </w:r>
      <w:r w:rsidR="00245370">
        <w:rPr>
          <w:rFonts w:ascii="Arial" w:hAnsi="Arial" w:cs="Arial"/>
          <w:szCs w:val="22"/>
        </w:rPr>
        <w:t xml:space="preserve">vyhláškou č. </w:t>
      </w:r>
      <w:r w:rsidR="00245370" w:rsidRPr="009D3856">
        <w:rPr>
          <w:rFonts w:ascii="Arial" w:hAnsi="Arial" w:cs="Arial"/>
          <w:szCs w:val="22"/>
        </w:rPr>
        <w:t>169/2016 Sb., o stanovení rozsahu dokumentace veřejné zakázky na stavební práce a soupisu stavebních prací, dodávek a služeb s výkazem výměr</w:t>
      </w:r>
      <w:r w:rsidR="00245370" w:rsidRPr="000259D0">
        <w:rPr>
          <w:rFonts w:ascii="Arial" w:hAnsi="Arial" w:cs="Arial"/>
          <w:szCs w:val="22"/>
        </w:rPr>
        <w:t xml:space="preserve"> a související</w:t>
      </w:r>
      <w:r w:rsidR="00245370">
        <w:rPr>
          <w:rFonts w:ascii="Arial" w:hAnsi="Arial" w:cs="Arial"/>
          <w:szCs w:val="22"/>
        </w:rPr>
        <w:t>mi</w:t>
      </w:r>
      <w:r w:rsidR="00245370" w:rsidRPr="000259D0">
        <w:rPr>
          <w:rFonts w:ascii="Arial" w:hAnsi="Arial" w:cs="Arial"/>
          <w:szCs w:val="22"/>
        </w:rPr>
        <w:t xml:space="preserve"> právní</w:t>
      </w:r>
      <w:r w:rsidR="00245370">
        <w:rPr>
          <w:rFonts w:ascii="Arial" w:hAnsi="Arial" w:cs="Arial"/>
          <w:szCs w:val="22"/>
        </w:rPr>
        <w:t>mi</w:t>
      </w:r>
      <w:r w:rsidR="00245370" w:rsidRPr="000259D0">
        <w:rPr>
          <w:rFonts w:ascii="Arial" w:hAnsi="Arial" w:cs="Arial"/>
          <w:szCs w:val="22"/>
        </w:rPr>
        <w:t xml:space="preserve"> předpis</w:t>
      </w:r>
      <w:r w:rsidR="00245370">
        <w:rPr>
          <w:rFonts w:ascii="Arial" w:hAnsi="Arial" w:cs="Arial"/>
          <w:szCs w:val="22"/>
        </w:rPr>
        <w:t>y</w:t>
      </w:r>
    </w:p>
    <w:p w14:paraId="5CE15770" w14:textId="7FCA4B26" w:rsidR="009D3856" w:rsidRPr="009D3856" w:rsidRDefault="009D3856" w:rsidP="00E36CDC">
      <w:pPr>
        <w:pStyle w:val="RLTextlnkuslovan"/>
        <w:numPr>
          <w:ilvl w:val="1"/>
          <w:numId w:val="6"/>
        </w:numPr>
        <w:spacing w:before="120"/>
        <w:rPr>
          <w:rFonts w:ascii="Arial" w:hAnsi="Arial" w:cs="Arial"/>
          <w:szCs w:val="22"/>
          <w:lang w:eastAsia="en-US"/>
        </w:rPr>
      </w:pPr>
      <w:r w:rsidRPr="009D3856">
        <w:rPr>
          <w:rFonts w:ascii="Arial" w:hAnsi="Arial" w:cs="Arial"/>
          <w:szCs w:val="22"/>
          <w:lang w:eastAsia="en-US"/>
        </w:rPr>
        <w:t>Příloh</w:t>
      </w:r>
      <w:r>
        <w:rPr>
          <w:rFonts w:ascii="Arial" w:hAnsi="Arial" w:cs="Arial"/>
          <w:szCs w:val="22"/>
          <w:lang w:eastAsia="en-US"/>
        </w:rPr>
        <w:t>ou</w:t>
      </w:r>
      <w:r w:rsidRPr="009D3856">
        <w:rPr>
          <w:rFonts w:ascii="Arial" w:hAnsi="Arial" w:cs="Arial"/>
          <w:szCs w:val="22"/>
          <w:lang w:eastAsia="en-US"/>
        </w:rPr>
        <w:t xml:space="preserve"> č. 1 – </w:t>
      </w:r>
      <w:r w:rsidR="00127198" w:rsidRPr="00127198">
        <w:rPr>
          <w:rFonts w:ascii="Arial" w:hAnsi="Arial" w:cs="Arial"/>
          <w:szCs w:val="22"/>
          <w:lang w:eastAsia="en-US"/>
        </w:rPr>
        <w:t xml:space="preserve">Architektonická studie: Projekt: Správní budova. Říjen 2023. </w:t>
      </w:r>
      <w:proofErr w:type="spellStart"/>
      <w:r w:rsidR="00127198" w:rsidRPr="00127198">
        <w:rPr>
          <w:rFonts w:ascii="Arial" w:hAnsi="Arial" w:cs="Arial"/>
          <w:szCs w:val="22"/>
          <w:lang w:eastAsia="en-US"/>
        </w:rPr>
        <w:t>JinJan</w:t>
      </w:r>
      <w:proofErr w:type="spellEnd"/>
      <w:r w:rsidR="00127198" w:rsidRPr="00127198">
        <w:rPr>
          <w:rFonts w:ascii="Arial" w:hAnsi="Arial" w:cs="Arial"/>
          <w:szCs w:val="22"/>
          <w:lang w:eastAsia="en-US"/>
        </w:rPr>
        <w:t xml:space="preserve"> s.r.o.; Architektonická studie: Projekt: Dolní vstup. Prosinec 2022. </w:t>
      </w:r>
      <w:proofErr w:type="spellStart"/>
      <w:r w:rsidR="00127198" w:rsidRPr="00127198">
        <w:rPr>
          <w:rFonts w:ascii="Arial" w:hAnsi="Arial" w:cs="Arial"/>
          <w:szCs w:val="22"/>
          <w:lang w:eastAsia="en-US"/>
        </w:rPr>
        <w:t>JinJan</w:t>
      </w:r>
      <w:proofErr w:type="spellEnd"/>
      <w:r w:rsidR="00127198" w:rsidRPr="00127198">
        <w:rPr>
          <w:rFonts w:ascii="Arial" w:hAnsi="Arial" w:cs="Arial"/>
          <w:szCs w:val="22"/>
          <w:lang w:eastAsia="en-US"/>
        </w:rPr>
        <w:t xml:space="preserve"> s.r.o</w:t>
      </w:r>
      <w:r w:rsidR="00A12745" w:rsidRPr="00A12745">
        <w:rPr>
          <w:rFonts w:ascii="Arial" w:hAnsi="Arial" w:cs="Arial"/>
          <w:szCs w:val="22"/>
          <w:lang w:eastAsia="en-US"/>
        </w:rPr>
        <w:t>.</w:t>
      </w:r>
    </w:p>
    <w:p w14:paraId="253F5F4C" w14:textId="77777777" w:rsidR="005601BE" w:rsidRDefault="00A332D5"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spočívající v</w:t>
      </w:r>
      <w:r w:rsidR="005601BE">
        <w:rPr>
          <w:rFonts w:ascii="Arial" w:hAnsi="Arial" w:cs="Arial"/>
          <w:szCs w:val="22"/>
          <w:lang w:eastAsia="en-US"/>
        </w:rPr>
        <w:t>e zpracování</w:t>
      </w:r>
      <w:r>
        <w:rPr>
          <w:rFonts w:ascii="Arial" w:hAnsi="Arial" w:cs="Arial"/>
          <w:szCs w:val="22"/>
          <w:lang w:eastAsia="en-US"/>
        </w:rPr>
        <w:t xml:space="preserve"> projektové dokumentace je Zhotovitel povinen provést v souladu s předchozím stupněm projektové dokumentace, která byla akceptována Objednatelem. </w:t>
      </w:r>
    </w:p>
    <w:p w14:paraId="192E9B20" w14:textId="26D14B6C" w:rsidR="00F8143A" w:rsidRDefault="00F8143A" w:rsidP="00E36CDC">
      <w:pPr>
        <w:pStyle w:val="RLTextlnkuslovan"/>
        <w:numPr>
          <w:ilvl w:val="0"/>
          <w:numId w:val="6"/>
        </w:numPr>
        <w:spacing w:before="120"/>
        <w:ind w:left="426"/>
        <w:rPr>
          <w:rFonts w:ascii="Arial" w:hAnsi="Arial" w:cs="Arial"/>
          <w:szCs w:val="22"/>
          <w:lang w:eastAsia="en-US"/>
        </w:rPr>
      </w:pPr>
      <w:r w:rsidRPr="000259D0">
        <w:rPr>
          <w:rFonts w:ascii="Arial" w:hAnsi="Arial" w:cs="Arial"/>
          <w:szCs w:val="22"/>
        </w:rPr>
        <w:t>Projektov</w:t>
      </w:r>
      <w:r>
        <w:rPr>
          <w:rFonts w:ascii="Arial" w:hAnsi="Arial" w:cs="Arial"/>
          <w:szCs w:val="22"/>
        </w:rPr>
        <w:t>é</w:t>
      </w:r>
      <w:r w:rsidRPr="000259D0">
        <w:rPr>
          <w:rFonts w:ascii="Arial" w:hAnsi="Arial" w:cs="Arial"/>
          <w:szCs w:val="22"/>
        </w:rPr>
        <w:t xml:space="preserve"> dokumentace bud</w:t>
      </w:r>
      <w:r>
        <w:rPr>
          <w:rFonts w:ascii="Arial" w:hAnsi="Arial" w:cs="Arial"/>
          <w:szCs w:val="22"/>
        </w:rPr>
        <w:t>ou</w:t>
      </w:r>
      <w:r w:rsidRPr="000259D0">
        <w:rPr>
          <w:rFonts w:ascii="Arial" w:hAnsi="Arial" w:cs="Arial"/>
          <w:szCs w:val="22"/>
        </w:rPr>
        <w:t xml:space="preserve"> předán</w:t>
      </w:r>
      <w:r>
        <w:rPr>
          <w:rFonts w:ascii="Arial" w:hAnsi="Arial" w:cs="Arial"/>
          <w:szCs w:val="22"/>
        </w:rPr>
        <w:t>y</w:t>
      </w:r>
      <w:r w:rsidRPr="000259D0">
        <w:rPr>
          <w:rFonts w:ascii="Arial" w:hAnsi="Arial" w:cs="Arial"/>
          <w:szCs w:val="22"/>
        </w:rPr>
        <w:t xml:space="preserve"> jednak elektronicky </w:t>
      </w:r>
      <w:r>
        <w:rPr>
          <w:rFonts w:ascii="Arial" w:hAnsi="Arial" w:cs="Arial"/>
          <w:szCs w:val="22"/>
        </w:rPr>
        <w:t xml:space="preserve">ve formátu PDF i DWG </w:t>
      </w:r>
      <w:r w:rsidRPr="000259D0">
        <w:rPr>
          <w:rFonts w:ascii="Arial" w:hAnsi="Arial" w:cs="Arial"/>
          <w:szCs w:val="22"/>
        </w:rPr>
        <w:t xml:space="preserve">a současně také </w:t>
      </w:r>
      <w:r>
        <w:rPr>
          <w:rFonts w:ascii="Arial" w:hAnsi="Arial" w:cs="Arial"/>
          <w:szCs w:val="22"/>
        </w:rPr>
        <w:t xml:space="preserve">v 6 listinných stejnopisech. Výkaz výměr bude předán ve formátu </w:t>
      </w:r>
      <w:proofErr w:type="spellStart"/>
      <w:r>
        <w:rPr>
          <w:rFonts w:ascii="Arial" w:hAnsi="Arial" w:cs="Arial"/>
          <w:szCs w:val="22"/>
        </w:rPr>
        <w:t>xls</w:t>
      </w:r>
      <w:proofErr w:type="spellEnd"/>
      <w:r>
        <w:rPr>
          <w:rFonts w:ascii="Arial" w:hAnsi="Arial" w:cs="Arial"/>
          <w:szCs w:val="22"/>
        </w:rPr>
        <w:t xml:space="preserve"> a v 1 listinném originálu.</w:t>
      </w:r>
    </w:p>
    <w:p w14:paraId="52E899C0" w14:textId="16EA507D" w:rsidR="00EB247F" w:rsidRDefault="00EB247F"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b) Rámcové dohody je Zhotovitel povinen provést v souladu s níže uvedenými požadavky:</w:t>
      </w:r>
    </w:p>
    <w:p w14:paraId="0BB05544" w14:textId="4D77C3E2" w:rsidR="00EB247F" w:rsidRDefault="00EB247F"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w:t>
      </w:r>
      <w:r w:rsidR="008E60E7">
        <w:rPr>
          <w:rFonts w:ascii="Arial" w:hAnsi="Arial" w:cs="Arial"/>
          <w:szCs w:val="22"/>
          <w:lang w:eastAsia="en-US"/>
        </w:rPr>
        <w:t xml:space="preserve">v zastoupení Objednatele </w:t>
      </w:r>
      <w:r>
        <w:rPr>
          <w:rFonts w:ascii="Arial" w:hAnsi="Arial" w:cs="Arial"/>
          <w:szCs w:val="22"/>
          <w:lang w:eastAsia="en-US"/>
        </w:rPr>
        <w:t>před podáním žádosti o povolení záměru (příp. po dohodě s Objednatelem během řízení o povolení záměru</w:t>
      </w:r>
      <w:r w:rsidR="008E60E7">
        <w:rPr>
          <w:rFonts w:ascii="Arial" w:hAnsi="Arial" w:cs="Arial"/>
          <w:szCs w:val="22"/>
          <w:lang w:eastAsia="en-US"/>
        </w:rPr>
        <w:t>)</w:t>
      </w:r>
      <w:r>
        <w:rPr>
          <w:rFonts w:ascii="Arial" w:hAnsi="Arial" w:cs="Arial"/>
          <w:szCs w:val="22"/>
          <w:lang w:eastAsia="en-US"/>
        </w:rPr>
        <w:t xml:space="preserve"> obstarat:</w:t>
      </w:r>
    </w:p>
    <w:p w14:paraId="4A3EA46A" w14:textId="54C041D1"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veškerá v</w:t>
      </w:r>
      <w:r w:rsidR="00EB247F">
        <w:rPr>
          <w:rFonts w:ascii="Arial" w:hAnsi="Arial" w:cs="Arial"/>
          <w:szCs w:val="22"/>
          <w:lang w:eastAsia="en-US"/>
        </w:rPr>
        <w:t>yjádření, závazná stanoviska a rozhodnutí dotčených orgánů potřebná pro povolení záměru,</w:t>
      </w:r>
    </w:p>
    <w:p w14:paraId="15F646A2" w14:textId="4EAB3F22"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 xml:space="preserve">veškerá </w:t>
      </w:r>
      <w:r w:rsidR="00EB247F">
        <w:rPr>
          <w:rFonts w:ascii="Arial" w:hAnsi="Arial" w:cs="Arial"/>
          <w:szCs w:val="22"/>
          <w:lang w:eastAsia="en-US"/>
        </w:rPr>
        <w:t xml:space="preserve">vyjádření vlastníků </w:t>
      </w:r>
      <w:r w:rsidR="00EB247F" w:rsidRPr="00EB247F">
        <w:rPr>
          <w:rFonts w:ascii="Arial" w:hAnsi="Arial" w:cs="Arial"/>
          <w:szCs w:val="22"/>
          <w:lang w:eastAsia="en-US"/>
        </w:rPr>
        <w:t xml:space="preserve">veřejné dopravní nebo technické infrastruktury </w:t>
      </w:r>
      <w:r w:rsidR="00EB247F">
        <w:rPr>
          <w:rFonts w:ascii="Arial" w:hAnsi="Arial" w:cs="Arial"/>
          <w:szCs w:val="22"/>
          <w:lang w:eastAsia="en-US"/>
        </w:rPr>
        <w:t>potřebná pro povolení záměru,</w:t>
      </w:r>
    </w:p>
    <w:p w14:paraId="203862B2" w14:textId="640E2314"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lastRenderedPageBreak/>
        <w:t>další podklady potřebné pro povolení záměru vyžadované jinými právními předpisy</w:t>
      </w:r>
      <w:r w:rsidR="005C7BC0">
        <w:rPr>
          <w:rFonts w:ascii="Arial" w:hAnsi="Arial" w:cs="Arial"/>
          <w:szCs w:val="22"/>
          <w:lang w:eastAsia="en-US"/>
        </w:rPr>
        <w:t xml:space="preserve"> (např. průzkumy)</w:t>
      </w:r>
      <w:r>
        <w:rPr>
          <w:rFonts w:ascii="Arial" w:hAnsi="Arial" w:cs="Arial"/>
          <w:szCs w:val="22"/>
          <w:lang w:eastAsia="en-US"/>
        </w:rPr>
        <w:t>.</w:t>
      </w:r>
    </w:p>
    <w:p w14:paraId="1BB99E2D" w14:textId="62DE4E6F" w:rsidR="001C6E38" w:rsidRDefault="001C6E38" w:rsidP="001C6E38">
      <w:pPr>
        <w:pStyle w:val="RLTextlnkuslovan"/>
        <w:numPr>
          <w:ilvl w:val="0"/>
          <w:numId w:val="0"/>
        </w:numPr>
        <w:spacing w:before="120"/>
        <w:ind w:left="993"/>
        <w:rPr>
          <w:rFonts w:ascii="Arial" w:hAnsi="Arial" w:cs="Arial"/>
          <w:szCs w:val="22"/>
          <w:lang w:eastAsia="en-US"/>
        </w:rPr>
      </w:pPr>
      <w:r>
        <w:rPr>
          <w:rFonts w:ascii="Arial" w:hAnsi="Arial" w:cs="Arial"/>
          <w:szCs w:val="22"/>
          <w:lang w:eastAsia="en-US"/>
        </w:rPr>
        <w:t>Náklady spojené s obstaráním jednotlivých podkladů, které nesouvisí s vlastní činnosti Zhotovitele (např. správní poplatky), je povinen hradit Objednatel.</w:t>
      </w:r>
    </w:p>
    <w:p w14:paraId="6C5E5594" w14:textId="26D2EFFB" w:rsidR="00EB247F" w:rsidRDefault="008E60E7"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Zhotovitel je povinen průběžně před zahájením řízení o povolení záměru jako i během tohoto řízení zastupovat Objednatele při jednání se stavebním úřadem, jakož i s dotčenými orgány</w:t>
      </w:r>
      <w:r w:rsidR="005C7BC0">
        <w:rPr>
          <w:rFonts w:ascii="Arial" w:hAnsi="Arial" w:cs="Arial"/>
          <w:szCs w:val="22"/>
          <w:lang w:eastAsia="en-US"/>
        </w:rPr>
        <w:t>, a to v rozsahu a způsobem potřebným pro včasné povolení záměru</w:t>
      </w:r>
      <w:r>
        <w:rPr>
          <w:rFonts w:ascii="Arial" w:hAnsi="Arial" w:cs="Arial"/>
          <w:szCs w:val="22"/>
          <w:lang w:eastAsia="en-US"/>
        </w:rPr>
        <w:t>.</w:t>
      </w:r>
    </w:p>
    <w:p w14:paraId="63013225" w14:textId="63C99EAD" w:rsidR="00EB247F" w:rsidRDefault="005C7BC0"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obstarat dokladovou část projektové dokumentace pro povolení záměru a dále upravit projektovou dokumentaci podle případných připomínek a výhrad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případné rozpory mezi zadáním pro zpracování projektové dokumentace pro povolení záměru a připomínkami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budou řešeny na základě dohody s Objednatelem.</w:t>
      </w:r>
    </w:p>
    <w:p w14:paraId="5B141692" w14:textId="6E986E04" w:rsidR="00F53687" w:rsidRDefault="00F53687"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c) Rámcové dohody je Zhotovitel povinen provést v souladu s níže uvedenými požadavky:</w:t>
      </w:r>
    </w:p>
    <w:p w14:paraId="4FB785E8" w14:textId="543F0E18" w:rsidR="00F53687" w:rsidRDefault="00F53687"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P</w:t>
      </w:r>
      <w:r w:rsidR="005601BE" w:rsidRPr="00A332D5">
        <w:rPr>
          <w:rFonts w:ascii="Arial" w:hAnsi="Arial" w:cs="Arial"/>
          <w:szCs w:val="22"/>
          <w:lang w:eastAsia="en-US"/>
        </w:rPr>
        <w:t>rojektov</w:t>
      </w:r>
      <w:r>
        <w:rPr>
          <w:rFonts w:ascii="Arial" w:hAnsi="Arial" w:cs="Arial"/>
          <w:szCs w:val="22"/>
          <w:lang w:eastAsia="en-US"/>
        </w:rPr>
        <w:t>ou</w:t>
      </w:r>
      <w:r w:rsidR="005601BE" w:rsidRPr="00A332D5">
        <w:rPr>
          <w:rFonts w:ascii="Arial" w:hAnsi="Arial" w:cs="Arial"/>
          <w:szCs w:val="22"/>
          <w:lang w:eastAsia="en-US"/>
        </w:rPr>
        <w:t xml:space="preserve"> dokumentac</w:t>
      </w:r>
      <w:r>
        <w:rPr>
          <w:rFonts w:ascii="Arial" w:hAnsi="Arial" w:cs="Arial"/>
          <w:szCs w:val="22"/>
          <w:lang w:eastAsia="en-US"/>
        </w:rPr>
        <w:t>i</w:t>
      </w:r>
      <w:r w:rsidR="005601BE" w:rsidRPr="00A332D5">
        <w:rPr>
          <w:rFonts w:ascii="Arial" w:hAnsi="Arial" w:cs="Arial"/>
          <w:szCs w:val="22"/>
          <w:lang w:eastAsia="en-US"/>
        </w:rPr>
        <w:t xml:space="preserve"> pro provádění stavby</w:t>
      </w:r>
      <w:r w:rsidR="005601BE">
        <w:rPr>
          <w:rFonts w:ascii="Arial" w:hAnsi="Arial" w:cs="Arial"/>
          <w:szCs w:val="22"/>
          <w:lang w:eastAsia="en-US"/>
        </w:rPr>
        <w:t xml:space="preserve"> </w:t>
      </w:r>
      <w:r w:rsidR="00A332D5">
        <w:rPr>
          <w:rFonts w:ascii="Arial" w:hAnsi="Arial" w:cs="Arial"/>
          <w:szCs w:val="22"/>
          <w:lang w:eastAsia="en-US"/>
        </w:rPr>
        <w:t>je Zhotovitel povinen zpracovat v souladu s</w:t>
      </w:r>
      <w:r w:rsidR="005601BE">
        <w:rPr>
          <w:rFonts w:ascii="Arial" w:hAnsi="Arial" w:cs="Arial"/>
          <w:szCs w:val="22"/>
          <w:lang w:eastAsia="en-US"/>
        </w:rPr>
        <w:t> povolením záměru</w:t>
      </w:r>
      <w:r w:rsidR="00B95DE8">
        <w:rPr>
          <w:rFonts w:ascii="Arial" w:hAnsi="Arial" w:cs="Arial"/>
          <w:szCs w:val="22"/>
          <w:lang w:eastAsia="en-US"/>
        </w:rPr>
        <w:t>; v případě, že povolení záměru obsahuje odchylné požadavky od Přílohy č. 1 Rámcové dohody, má povolení záměru přednost před t</w:t>
      </w:r>
      <w:r w:rsidR="007B2A55">
        <w:rPr>
          <w:rFonts w:ascii="Arial" w:hAnsi="Arial" w:cs="Arial"/>
          <w:szCs w:val="22"/>
          <w:lang w:eastAsia="en-US"/>
        </w:rPr>
        <w:t>ou</w:t>
      </w:r>
      <w:r w:rsidR="00B95DE8">
        <w:rPr>
          <w:rFonts w:ascii="Arial" w:hAnsi="Arial" w:cs="Arial"/>
          <w:szCs w:val="22"/>
          <w:lang w:eastAsia="en-US"/>
        </w:rPr>
        <w:t>to příloh</w:t>
      </w:r>
      <w:r w:rsidR="007B2A55">
        <w:rPr>
          <w:rFonts w:ascii="Arial" w:hAnsi="Arial" w:cs="Arial"/>
          <w:szCs w:val="22"/>
          <w:lang w:eastAsia="en-US"/>
        </w:rPr>
        <w:t>ou</w:t>
      </w:r>
      <w:r w:rsidR="00B95DE8">
        <w:rPr>
          <w:rFonts w:ascii="Arial" w:hAnsi="Arial" w:cs="Arial"/>
          <w:szCs w:val="22"/>
          <w:lang w:eastAsia="en-US"/>
        </w:rPr>
        <w:t xml:space="preserve"> Rámcové dohody.</w:t>
      </w:r>
    </w:p>
    <w:p w14:paraId="336C89CF" w14:textId="3CBA3CB3" w:rsidR="005601BE"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Zhotovitel bere na vědomí, že </w:t>
      </w:r>
      <w:r>
        <w:rPr>
          <w:rFonts w:ascii="Arial" w:hAnsi="Arial" w:cs="Arial"/>
          <w:szCs w:val="22"/>
        </w:rPr>
        <w:t>projektová dokumentace</w:t>
      </w:r>
      <w:r w:rsidRPr="000259D0">
        <w:rPr>
          <w:rFonts w:ascii="Arial" w:hAnsi="Arial" w:cs="Arial"/>
          <w:szCs w:val="22"/>
        </w:rPr>
        <w:t xml:space="preserve"> </w:t>
      </w:r>
      <w:r>
        <w:rPr>
          <w:rFonts w:ascii="Arial" w:hAnsi="Arial" w:cs="Arial"/>
          <w:szCs w:val="22"/>
        </w:rPr>
        <w:t xml:space="preserve">pro provádění stavby </w:t>
      </w:r>
      <w:r w:rsidRPr="000259D0">
        <w:rPr>
          <w:rFonts w:ascii="Arial" w:hAnsi="Arial" w:cs="Arial"/>
          <w:szCs w:val="22"/>
        </w:rPr>
        <w:t>bude podkladem pro výběr zhotovitele stavebních prací v rámci zadávacího řízení a musí být zpracována v takové kvalitě a odpovídajícím provedení, aby mohla být jako takový podklad bez dalšího použita.</w:t>
      </w:r>
    </w:p>
    <w:p w14:paraId="41AB5574" w14:textId="77777777" w:rsidR="00F53687" w:rsidRDefault="00A332D5"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Dílčí plnění spočívající ve zpracování soupisu prací dle vyhlášky č. 169/2016 Sb. </w:t>
      </w:r>
      <w:r w:rsidR="005601BE">
        <w:rPr>
          <w:rFonts w:ascii="Arial" w:hAnsi="Arial" w:cs="Arial"/>
          <w:szCs w:val="22"/>
          <w:lang w:eastAsia="en-US"/>
        </w:rPr>
        <w:t xml:space="preserve">(dále též </w:t>
      </w:r>
      <w:r w:rsidR="005601BE" w:rsidRPr="005601BE">
        <w:rPr>
          <w:rFonts w:ascii="Arial" w:hAnsi="Arial" w:cs="Arial"/>
          <w:b/>
          <w:bCs/>
          <w:szCs w:val="22"/>
          <w:lang w:eastAsia="en-US"/>
        </w:rPr>
        <w:t>„</w:t>
      </w:r>
      <w:r w:rsidR="00936121">
        <w:rPr>
          <w:rFonts w:ascii="Arial" w:hAnsi="Arial" w:cs="Arial"/>
          <w:b/>
          <w:bCs/>
          <w:szCs w:val="22"/>
          <w:lang w:eastAsia="en-US"/>
        </w:rPr>
        <w:t>Soupis prací</w:t>
      </w:r>
      <w:r w:rsidR="005601BE" w:rsidRPr="005601BE">
        <w:rPr>
          <w:rFonts w:ascii="Arial" w:hAnsi="Arial" w:cs="Arial"/>
          <w:b/>
          <w:bCs/>
          <w:szCs w:val="22"/>
          <w:lang w:eastAsia="en-US"/>
        </w:rPr>
        <w:t>“</w:t>
      </w:r>
      <w:r w:rsidR="005601BE">
        <w:rPr>
          <w:rFonts w:ascii="Arial" w:hAnsi="Arial" w:cs="Arial"/>
          <w:szCs w:val="22"/>
          <w:lang w:eastAsia="en-US"/>
        </w:rPr>
        <w:t xml:space="preserve">) </w:t>
      </w:r>
      <w:r>
        <w:rPr>
          <w:rFonts w:ascii="Arial" w:hAnsi="Arial" w:cs="Arial"/>
          <w:szCs w:val="22"/>
          <w:lang w:eastAsia="en-US"/>
        </w:rPr>
        <w:t xml:space="preserve">je Zhotovitel povinen zpracovat v souladu s </w:t>
      </w:r>
      <w:r w:rsidRPr="00A332D5">
        <w:rPr>
          <w:rFonts w:ascii="Arial" w:hAnsi="Arial" w:cs="Arial"/>
          <w:szCs w:val="22"/>
          <w:lang w:eastAsia="en-US"/>
        </w:rPr>
        <w:t>projektov</w:t>
      </w:r>
      <w:r>
        <w:rPr>
          <w:rFonts w:ascii="Arial" w:hAnsi="Arial" w:cs="Arial"/>
          <w:szCs w:val="22"/>
          <w:lang w:eastAsia="en-US"/>
        </w:rPr>
        <w:t>ou</w:t>
      </w:r>
      <w:r w:rsidRPr="00A332D5">
        <w:rPr>
          <w:rFonts w:ascii="Arial" w:hAnsi="Arial" w:cs="Arial"/>
          <w:szCs w:val="22"/>
          <w:lang w:eastAsia="en-US"/>
        </w:rPr>
        <w:t xml:space="preserve"> dokumentac</w:t>
      </w:r>
      <w:r>
        <w:rPr>
          <w:rFonts w:ascii="Arial" w:hAnsi="Arial" w:cs="Arial"/>
          <w:szCs w:val="22"/>
          <w:lang w:eastAsia="en-US"/>
        </w:rPr>
        <w:t>í</w:t>
      </w:r>
      <w:r w:rsidRPr="00A332D5">
        <w:rPr>
          <w:rFonts w:ascii="Arial" w:hAnsi="Arial" w:cs="Arial"/>
          <w:szCs w:val="22"/>
          <w:lang w:eastAsia="en-US"/>
        </w:rPr>
        <w:t xml:space="preserve"> pro provádění stavby</w:t>
      </w:r>
      <w:r>
        <w:rPr>
          <w:rFonts w:ascii="Arial" w:hAnsi="Arial" w:cs="Arial"/>
          <w:szCs w:val="22"/>
          <w:lang w:eastAsia="en-US"/>
        </w:rPr>
        <w:t>, která byla akceptována Objednatelem.</w:t>
      </w:r>
      <w:r w:rsidR="005601BE" w:rsidRPr="005601BE">
        <w:rPr>
          <w:rFonts w:ascii="Arial" w:hAnsi="Arial" w:cs="Arial"/>
          <w:szCs w:val="22"/>
        </w:rPr>
        <w:t xml:space="preserve"> </w:t>
      </w:r>
    </w:p>
    <w:p w14:paraId="327DCB39" w14:textId="77777777" w:rsidR="00F8143A" w:rsidRDefault="00936121" w:rsidP="00F53687">
      <w:pPr>
        <w:pStyle w:val="RLTextlnkuslovan"/>
        <w:numPr>
          <w:ilvl w:val="1"/>
          <w:numId w:val="6"/>
        </w:numPr>
        <w:spacing w:before="120"/>
        <w:rPr>
          <w:rFonts w:ascii="Arial" w:hAnsi="Arial" w:cs="Arial"/>
          <w:szCs w:val="22"/>
          <w:lang w:eastAsia="en-US"/>
        </w:rPr>
      </w:pPr>
      <w:r>
        <w:rPr>
          <w:rFonts w:ascii="Arial" w:hAnsi="Arial" w:cs="Arial"/>
          <w:szCs w:val="22"/>
        </w:rPr>
        <w:t>Soupis prací</w:t>
      </w:r>
      <w:r w:rsidR="005601BE" w:rsidRPr="00FD7A8B">
        <w:rPr>
          <w:rFonts w:ascii="Arial" w:hAnsi="Arial" w:cs="Arial"/>
          <w:szCs w:val="22"/>
        </w:rPr>
        <w:t xml:space="preserve"> ne</w:t>
      </w:r>
      <w:r w:rsidR="005601BE">
        <w:rPr>
          <w:rFonts w:ascii="Arial" w:hAnsi="Arial" w:cs="Arial"/>
          <w:szCs w:val="22"/>
        </w:rPr>
        <w:t>smí</w:t>
      </w:r>
      <w:r w:rsidR="005601BE" w:rsidRPr="00FD7A8B">
        <w:rPr>
          <w:rFonts w:ascii="Arial" w:hAnsi="Arial" w:cs="Arial"/>
          <w:szCs w:val="22"/>
        </w:rPr>
        <w:t xml:space="preserve"> obsahovat komplety </w:t>
      </w:r>
      <w:r w:rsidR="00F53687">
        <w:rPr>
          <w:rFonts w:ascii="Arial" w:hAnsi="Arial" w:cs="Arial"/>
          <w:szCs w:val="22"/>
        </w:rPr>
        <w:t xml:space="preserve">(např. soupis prací pro více stavebních </w:t>
      </w:r>
      <w:r w:rsidR="00F53687" w:rsidRPr="003256E5">
        <w:rPr>
          <w:rFonts w:ascii="Arial" w:hAnsi="Arial" w:cs="Arial"/>
          <w:szCs w:val="22"/>
        </w:rPr>
        <w:t xml:space="preserve">objektů) </w:t>
      </w:r>
      <w:r w:rsidR="005601BE" w:rsidRPr="003256E5">
        <w:rPr>
          <w:rFonts w:ascii="Arial" w:hAnsi="Arial" w:cs="Arial"/>
          <w:szCs w:val="22"/>
        </w:rPr>
        <w:t xml:space="preserve">a rezervu. </w:t>
      </w:r>
      <w:r w:rsidRPr="003256E5">
        <w:rPr>
          <w:rFonts w:ascii="Arial" w:hAnsi="Arial" w:cs="Arial"/>
          <w:szCs w:val="22"/>
        </w:rPr>
        <w:t>Soupis prací musí být</w:t>
      </w:r>
      <w:r w:rsidR="005601BE" w:rsidRPr="003256E5">
        <w:rPr>
          <w:rFonts w:ascii="Arial" w:hAnsi="Arial" w:cs="Arial"/>
          <w:szCs w:val="22"/>
        </w:rPr>
        <w:t xml:space="preserve"> zpracovaný v aktuálních cenících</w:t>
      </w:r>
      <w:r w:rsidR="005601BE" w:rsidRPr="000259D0">
        <w:rPr>
          <w:rFonts w:ascii="Arial" w:hAnsi="Arial" w:cs="Arial"/>
          <w:szCs w:val="22"/>
        </w:rPr>
        <w:t xml:space="preserve"> </w:t>
      </w:r>
      <w:r>
        <w:rPr>
          <w:rFonts w:ascii="Arial" w:hAnsi="Arial" w:cs="Arial"/>
          <w:szCs w:val="22"/>
        </w:rPr>
        <w:t>c</w:t>
      </w:r>
      <w:r w:rsidR="005601BE" w:rsidRPr="000259D0">
        <w:rPr>
          <w:rFonts w:ascii="Arial" w:hAnsi="Arial" w:cs="Arial"/>
          <w:szCs w:val="22"/>
        </w:rPr>
        <w:t xml:space="preserve">enových soustav. </w:t>
      </w:r>
    </w:p>
    <w:p w14:paraId="1825FABD" w14:textId="77777777" w:rsidR="00F8143A" w:rsidRDefault="005601BE" w:rsidP="00F53687">
      <w:pPr>
        <w:pStyle w:val="RLTextlnkuslovan"/>
        <w:numPr>
          <w:ilvl w:val="1"/>
          <w:numId w:val="6"/>
        </w:numPr>
        <w:spacing w:before="120"/>
        <w:rPr>
          <w:rFonts w:ascii="Arial" w:hAnsi="Arial" w:cs="Arial"/>
          <w:szCs w:val="22"/>
          <w:lang w:eastAsia="en-US"/>
        </w:rPr>
      </w:pPr>
      <w:r>
        <w:rPr>
          <w:rFonts w:ascii="Arial" w:hAnsi="Arial" w:cs="Arial"/>
          <w:szCs w:val="22"/>
        </w:rPr>
        <w:t xml:space="preserve">Projektová dokumentace </w:t>
      </w:r>
      <w:r w:rsidR="00936121">
        <w:rPr>
          <w:rFonts w:ascii="Arial" w:hAnsi="Arial" w:cs="Arial"/>
          <w:szCs w:val="22"/>
        </w:rPr>
        <w:t xml:space="preserve">pro provádění stavby </w:t>
      </w:r>
      <w:r>
        <w:rPr>
          <w:rFonts w:ascii="Arial" w:hAnsi="Arial" w:cs="Arial"/>
          <w:szCs w:val="22"/>
        </w:rPr>
        <w:t xml:space="preserve">ani </w:t>
      </w:r>
      <w:r w:rsidR="00936121">
        <w:rPr>
          <w:rFonts w:ascii="Arial" w:hAnsi="Arial" w:cs="Arial"/>
          <w:szCs w:val="22"/>
        </w:rPr>
        <w:t>Soupis prací</w:t>
      </w:r>
      <w:r>
        <w:rPr>
          <w:rFonts w:ascii="Arial" w:hAnsi="Arial" w:cs="Arial"/>
          <w:szCs w:val="22"/>
        </w:rPr>
        <w:t xml:space="preserve"> </w:t>
      </w:r>
      <w:r w:rsidRPr="000259D0">
        <w:rPr>
          <w:rFonts w:ascii="Arial" w:hAnsi="Arial" w:cs="Arial"/>
          <w:szCs w:val="22"/>
        </w:rPr>
        <w:t>ne</w:t>
      </w:r>
      <w:r w:rsidR="00F53687">
        <w:rPr>
          <w:rFonts w:ascii="Arial" w:hAnsi="Arial" w:cs="Arial"/>
          <w:szCs w:val="22"/>
        </w:rPr>
        <w:t>smí</w:t>
      </w:r>
      <w:r w:rsidRPr="000259D0">
        <w:rPr>
          <w:rFonts w:ascii="Arial" w:hAnsi="Arial" w:cs="Arial"/>
          <w:szCs w:val="22"/>
        </w:rPr>
        <w:t xml:space="preserve"> obsahovat odkaz na určité dodavatele nebo výrobky nebo patenty na vynálezy, užitné vzory, průmyslové vzory, ochranné známky nebo označení původu.  Odkaz na určité dodavatele nebo výrobky nebo patenty na vynálezy, užitné vzory, průmyslové vzory, ochranné známky nebo označení původu může být uveden jen výjimečně, pokud stanovení technických podmínek dle § 89 odst. 1 ZZVZ nemůže být dostatečně přesné nebo srozumitelné. V projektové dokumentaci</w:t>
      </w:r>
      <w:r w:rsidR="00F53687">
        <w:rPr>
          <w:rFonts w:ascii="Arial" w:hAnsi="Arial" w:cs="Arial"/>
          <w:szCs w:val="22"/>
        </w:rPr>
        <w:t xml:space="preserve"> pro provádění stavby</w:t>
      </w:r>
      <w:r w:rsidRPr="000259D0">
        <w:rPr>
          <w:rFonts w:ascii="Arial" w:hAnsi="Arial" w:cs="Arial"/>
          <w:szCs w:val="22"/>
        </w:rPr>
        <w:t xml:space="preserve"> u každého takovéhoto odkazu musí být uvedeno, že zadavatel v takovýchto případech vždy výslovně umožní pro plnění veřejné zakázky použití i jiných, rovnocenných řešení. </w:t>
      </w:r>
    </w:p>
    <w:p w14:paraId="22010186" w14:textId="1EEA28A5" w:rsidR="00A332D5"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Pokud budou v oceněném i neoceněném soupisu prací použity vlastní položky, které nejsou definovány v použité cenové soustavě, uvede Zhotovitel jejich přesnou specifikaci a způsob jejich ocenění.</w:t>
      </w:r>
    </w:p>
    <w:p w14:paraId="632D67AD" w14:textId="305ED7AC" w:rsidR="00F8143A" w:rsidRPr="003256E5" w:rsidRDefault="00F8143A"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lastRenderedPageBreak/>
        <w:t xml:space="preserve">V rámci využití principů cirkulární ekonomiky budou při zpracování </w:t>
      </w:r>
      <w:r>
        <w:rPr>
          <w:rFonts w:ascii="Arial" w:hAnsi="Arial" w:cs="Arial"/>
          <w:szCs w:val="22"/>
        </w:rPr>
        <w:t>S</w:t>
      </w:r>
      <w:r w:rsidRPr="000259D0">
        <w:rPr>
          <w:rFonts w:ascii="Arial" w:hAnsi="Arial" w:cs="Arial"/>
          <w:szCs w:val="22"/>
        </w:rPr>
        <w:t xml:space="preserve">oupisu prací Zhotovitelem maximálně zohledněny materiály s obsahem druhotných surovin, jak </w:t>
      </w:r>
      <w:r w:rsidRPr="003256E5">
        <w:rPr>
          <w:rFonts w:ascii="Arial" w:hAnsi="Arial" w:cs="Arial"/>
          <w:szCs w:val="22"/>
        </w:rPr>
        <w:t>je dále uvedeno v čl. V</w:t>
      </w:r>
      <w:r w:rsidR="003256E5" w:rsidRPr="003256E5">
        <w:rPr>
          <w:rFonts w:ascii="Arial" w:hAnsi="Arial" w:cs="Arial"/>
          <w:szCs w:val="22"/>
        </w:rPr>
        <w:t>I</w:t>
      </w:r>
      <w:r w:rsidRPr="003256E5">
        <w:rPr>
          <w:rFonts w:ascii="Arial" w:hAnsi="Arial" w:cs="Arial"/>
          <w:szCs w:val="22"/>
        </w:rPr>
        <w:t>I. této Rámcové dohody.</w:t>
      </w:r>
    </w:p>
    <w:p w14:paraId="4589B1D4" w14:textId="4E77DA52" w:rsidR="00F8143A" w:rsidRDefault="00F8143A" w:rsidP="00F53687">
      <w:pPr>
        <w:pStyle w:val="RLTextlnkuslovan"/>
        <w:numPr>
          <w:ilvl w:val="1"/>
          <w:numId w:val="6"/>
        </w:numPr>
        <w:spacing w:before="120"/>
        <w:rPr>
          <w:rFonts w:ascii="Arial" w:hAnsi="Arial" w:cs="Arial"/>
          <w:szCs w:val="22"/>
          <w:lang w:eastAsia="en-US"/>
        </w:rPr>
      </w:pPr>
      <w:r>
        <w:rPr>
          <w:rFonts w:ascii="Arial" w:hAnsi="Arial" w:cs="Arial"/>
          <w:szCs w:val="22"/>
        </w:rPr>
        <w:t>Projektová d</w:t>
      </w:r>
      <w:r w:rsidRPr="000259D0">
        <w:rPr>
          <w:rFonts w:ascii="Arial" w:hAnsi="Arial" w:cs="Arial"/>
          <w:szCs w:val="22"/>
        </w:rPr>
        <w:t xml:space="preserve">okumentace </w:t>
      </w:r>
      <w:r>
        <w:rPr>
          <w:rFonts w:ascii="Arial" w:hAnsi="Arial" w:cs="Arial"/>
          <w:szCs w:val="22"/>
        </w:rPr>
        <w:t xml:space="preserve">pro provádění stavby </w:t>
      </w:r>
      <w:r w:rsidRPr="000259D0">
        <w:rPr>
          <w:rFonts w:ascii="Arial" w:hAnsi="Arial" w:cs="Arial"/>
          <w:szCs w:val="22"/>
        </w:rPr>
        <w:t>bude obsahovat Průkaz energetické náročnosti budovy.</w:t>
      </w:r>
    </w:p>
    <w:p w14:paraId="51FC1D4B" w14:textId="3653ABC5" w:rsidR="00F8143A" w:rsidRDefault="00F8143A"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d) Rámcové dohody je Zhotovitel povinen provést v souladu s níže uvedenými požadavky:</w:t>
      </w:r>
    </w:p>
    <w:p w14:paraId="38371176" w14:textId="48446081" w:rsidR="00F8143A" w:rsidRDefault="00F8143A" w:rsidP="00F8143A">
      <w:pPr>
        <w:pStyle w:val="RLTextlnkuslovan"/>
        <w:numPr>
          <w:ilvl w:val="1"/>
          <w:numId w:val="6"/>
        </w:numPr>
        <w:spacing w:before="120"/>
        <w:rPr>
          <w:rFonts w:ascii="Arial" w:hAnsi="Arial" w:cs="Arial"/>
          <w:szCs w:val="22"/>
          <w:lang w:eastAsia="en-US"/>
        </w:rPr>
      </w:pPr>
      <w:r>
        <w:rPr>
          <w:rFonts w:ascii="Arial" w:hAnsi="Arial" w:cs="Arial"/>
          <w:szCs w:val="22"/>
        </w:rPr>
        <w:t xml:space="preserve">Zhotovitel je povinen poskytovat součinnost v zadávacím řízení na zhotovitele stavby při </w:t>
      </w:r>
    </w:p>
    <w:p w14:paraId="33A5A00E"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přípravě zadávací dokumentace na veřejnou zakázku na stavební práce, </w:t>
      </w:r>
    </w:p>
    <w:p w14:paraId="73F9F7CC"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sidRPr="000259D0">
        <w:rPr>
          <w:rFonts w:ascii="Arial" w:hAnsi="Arial" w:cs="Arial"/>
          <w:szCs w:val="22"/>
        </w:rPr>
        <w:t xml:space="preserve">zpracování odpovědí na případné žádosti o vysvětlení zadávací dokumentace, </w:t>
      </w:r>
    </w:p>
    <w:p w14:paraId="57A44E96"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posuzování nabídek podaných do zadávacího řízení. </w:t>
      </w:r>
    </w:p>
    <w:p w14:paraId="69FA1F98" w14:textId="0799B966"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Případné podklady či vyjádření potřebná pro přípravu zadávací dokumentace na veřejnou zakázku na stavební práce</w:t>
      </w:r>
      <w:r w:rsidRPr="000259D0">
        <w:rPr>
          <w:rFonts w:ascii="Arial" w:hAnsi="Arial" w:cs="Arial"/>
          <w:szCs w:val="22"/>
        </w:rPr>
        <w:t xml:space="preserve"> </w:t>
      </w:r>
      <w:r>
        <w:rPr>
          <w:rFonts w:ascii="Arial" w:hAnsi="Arial" w:cs="Arial"/>
          <w:szCs w:val="22"/>
        </w:rPr>
        <w:t>je Zhotovitel povinen poskytnout ve lhůtě</w:t>
      </w:r>
      <w:r w:rsidR="00E75969">
        <w:rPr>
          <w:rFonts w:ascii="Arial" w:hAnsi="Arial" w:cs="Arial"/>
          <w:szCs w:val="22"/>
        </w:rPr>
        <w:t xml:space="preserve"> dohodnuté mezi Stranami; nedohodnou-li se Strany jinak, je Zhotovitel povinen poskytnout podklady či vyjádření</w:t>
      </w:r>
      <w:r>
        <w:rPr>
          <w:rFonts w:ascii="Arial" w:hAnsi="Arial" w:cs="Arial"/>
          <w:szCs w:val="22"/>
        </w:rPr>
        <w:t xml:space="preserve"> nejpozději ve lhůtě </w:t>
      </w:r>
      <w:r w:rsidRPr="00B83FDF">
        <w:rPr>
          <w:rFonts w:ascii="Arial" w:hAnsi="Arial" w:cs="Arial"/>
          <w:szCs w:val="22"/>
        </w:rPr>
        <w:t>10 pracovních dnů</w:t>
      </w:r>
      <w:r>
        <w:rPr>
          <w:rFonts w:ascii="Arial" w:hAnsi="Arial" w:cs="Arial"/>
          <w:szCs w:val="22"/>
        </w:rPr>
        <w:t xml:space="preserve"> ode dne doručení související žádosti Objednatele. </w:t>
      </w:r>
    </w:p>
    <w:p w14:paraId="47E95346" w14:textId="77777777" w:rsidR="00F8143A" w:rsidRDefault="00F8143A" w:rsidP="00F8143A">
      <w:pPr>
        <w:pStyle w:val="RLTextlnkuslovan"/>
        <w:numPr>
          <w:ilvl w:val="1"/>
          <w:numId w:val="6"/>
        </w:numPr>
        <w:spacing w:before="120"/>
        <w:rPr>
          <w:rFonts w:ascii="Arial" w:hAnsi="Arial" w:cs="Arial"/>
          <w:szCs w:val="22"/>
        </w:rPr>
      </w:pPr>
      <w:r w:rsidRPr="000259D0">
        <w:rPr>
          <w:rFonts w:ascii="Arial" w:hAnsi="Arial" w:cs="Arial"/>
          <w:szCs w:val="22"/>
        </w:rPr>
        <w:t xml:space="preserve">Zhotovitel je povinen poskytnout Objednateli písemně podklady pro odpověď na žádost o vysvětlení zadávací dokumentace, které se vyskytnou během zadávacího řízení na výběr zhotovitele stavby, týkající se </w:t>
      </w:r>
      <w:r>
        <w:rPr>
          <w:rFonts w:ascii="Arial" w:hAnsi="Arial" w:cs="Arial"/>
          <w:szCs w:val="22"/>
        </w:rPr>
        <w:t>p</w:t>
      </w:r>
      <w:r w:rsidRPr="000259D0">
        <w:rPr>
          <w:rFonts w:ascii="Arial" w:hAnsi="Arial" w:cs="Arial"/>
          <w:szCs w:val="22"/>
        </w:rPr>
        <w:t xml:space="preserve">rojektové dokumentace </w:t>
      </w:r>
      <w:r>
        <w:rPr>
          <w:rFonts w:ascii="Arial" w:hAnsi="Arial" w:cs="Arial"/>
          <w:szCs w:val="22"/>
        </w:rPr>
        <w:t xml:space="preserve">pro provádění stavby </w:t>
      </w:r>
      <w:r w:rsidRPr="000259D0">
        <w:rPr>
          <w:rFonts w:ascii="Arial" w:hAnsi="Arial" w:cs="Arial"/>
          <w:szCs w:val="22"/>
        </w:rPr>
        <w:t xml:space="preserve">a </w:t>
      </w:r>
      <w:r>
        <w:rPr>
          <w:rFonts w:ascii="Arial" w:hAnsi="Arial" w:cs="Arial"/>
          <w:szCs w:val="22"/>
        </w:rPr>
        <w:t>Soupisu prací</w:t>
      </w:r>
      <w:r w:rsidRPr="000259D0">
        <w:rPr>
          <w:rFonts w:ascii="Arial" w:hAnsi="Arial" w:cs="Arial"/>
          <w:szCs w:val="22"/>
        </w:rPr>
        <w:t xml:space="preserve">, ve lhůtě do 2 pracovních dnů od doručení žádosti o vysvětlení od Objednatele. Písemné podklady pro odpovědi na žádosti o vysvětlení zadávací dokumentace budou srozumitelné včetně případných oprav v projektové dokumentaci (technické zprávy, výkresová část, soupis prací a jiné). </w:t>
      </w:r>
      <w:bookmarkStart w:id="1" w:name="_Hlk196979396"/>
    </w:p>
    <w:p w14:paraId="4643252D" w14:textId="24F77375"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týmu </w:t>
      </w:r>
      <w:r w:rsidR="003C3ADE">
        <w:rPr>
          <w:rFonts w:ascii="Arial" w:hAnsi="Arial" w:cs="Arial"/>
          <w:szCs w:val="22"/>
        </w:rPr>
        <w:t>schválený dohodou Smluvních stran</w:t>
      </w:r>
      <w:r>
        <w:rPr>
          <w:rFonts w:ascii="Arial" w:hAnsi="Arial" w:cs="Arial"/>
          <w:szCs w:val="22"/>
        </w:rPr>
        <w:t>, se zúčastní max. pěti (5) jednání hodnotící komise v sídle Objednatele, jejichž předmětem bude posouzení nebo hodnocení nabídek podaných do zadávacího řízení na veřejnou zakázku na stavební práce, pokud bude Objednatelem jmenován jako člen hodnoticí komise anebo jako přizvaný odborník</w:t>
      </w:r>
      <w:bookmarkEnd w:id="1"/>
      <w:r>
        <w:rPr>
          <w:rFonts w:ascii="Arial" w:hAnsi="Arial" w:cs="Arial"/>
          <w:szCs w:val="22"/>
        </w:rPr>
        <w:t>.</w:t>
      </w:r>
    </w:p>
    <w:p w14:paraId="57B073EB" w14:textId="5D59CEED" w:rsidR="00B95DE8" w:rsidRDefault="00B95DE8"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e) Rámcové dohody je Zhotovitel povinen provést v souladu s níže uvedenými požadavky:</w:t>
      </w:r>
    </w:p>
    <w:p w14:paraId="75E3FBF1" w14:textId="282BCF1F" w:rsidR="00B95DE8" w:rsidRDefault="00B95DE8" w:rsidP="00B95DE8">
      <w:pPr>
        <w:pStyle w:val="RLTextlnkuslovan"/>
        <w:numPr>
          <w:ilvl w:val="1"/>
          <w:numId w:val="6"/>
        </w:numPr>
        <w:spacing w:before="120"/>
        <w:rPr>
          <w:rFonts w:ascii="Arial" w:hAnsi="Arial" w:cs="Arial"/>
          <w:szCs w:val="22"/>
        </w:rPr>
      </w:pPr>
      <w:r>
        <w:rPr>
          <w:rFonts w:ascii="Arial" w:hAnsi="Arial" w:cs="Arial"/>
          <w:szCs w:val="22"/>
          <w:lang w:eastAsia="en-US"/>
        </w:rPr>
        <w:t xml:space="preserve">Zhotovitel je povinen průběžně dohlížet na to, že </w:t>
      </w:r>
      <w:r w:rsidRPr="00B95DE8">
        <w:rPr>
          <w:rFonts w:ascii="Arial" w:hAnsi="Arial" w:cs="Arial"/>
          <w:szCs w:val="22"/>
          <w:lang w:eastAsia="en-US"/>
        </w:rPr>
        <w:t>stavba probíhá podle schválené</w:t>
      </w:r>
      <w:r>
        <w:rPr>
          <w:rFonts w:ascii="Arial" w:hAnsi="Arial" w:cs="Arial"/>
          <w:szCs w:val="22"/>
          <w:lang w:eastAsia="en-US"/>
        </w:rPr>
        <w:t xml:space="preserve"> projektové dokumentace pro provádění stavby</w:t>
      </w:r>
      <w:r w:rsidRPr="00B95DE8">
        <w:rPr>
          <w:rFonts w:ascii="Arial" w:hAnsi="Arial" w:cs="Arial"/>
          <w:szCs w:val="22"/>
          <w:lang w:eastAsia="en-US"/>
        </w:rPr>
        <w:t xml:space="preserve">, </w:t>
      </w:r>
      <w:r>
        <w:rPr>
          <w:rFonts w:ascii="Arial" w:hAnsi="Arial" w:cs="Arial"/>
          <w:szCs w:val="22"/>
          <w:lang w:eastAsia="en-US"/>
        </w:rPr>
        <w:t xml:space="preserve">povolení záměru, </w:t>
      </w:r>
      <w:r w:rsidRPr="00B95DE8">
        <w:rPr>
          <w:rFonts w:ascii="Arial" w:hAnsi="Arial" w:cs="Arial"/>
          <w:szCs w:val="22"/>
          <w:lang w:eastAsia="en-US"/>
        </w:rPr>
        <w:t>technologických postupů a platných norem</w:t>
      </w:r>
      <w:r>
        <w:rPr>
          <w:rFonts w:ascii="Arial" w:hAnsi="Arial" w:cs="Arial"/>
          <w:szCs w:val="22"/>
          <w:lang w:eastAsia="en-US"/>
        </w:rPr>
        <w:t>; v případě zjištění nedostatků je povinen bezodkladně informovat Objednatele.</w:t>
      </w:r>
    </w:p>
    <w:p w14:paraId="59BB40EE" w14:textId="0279E5DF" w:rsidR="00B95DE8" w:rsidRDefault="00B95DE8"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w:t>
      </w:r>
      <w:r w:rsidR="0086357C">
        <w:rPr>
          <w:rFonts w:ascii="Arial" w:hAnsi="Arial" w:cs="Arial"/>
          <w:szCs w:val="22"/>
        </w:rPr>
        <w:t xml:space="preserve">realizačního </w:t>
      </w:r>
      <w:r>
        <w:rPr>
          <w:rFonts w:ascii="Arial" w:hAnsi="Arial" w:cs="Arial"/>
          <w:szCs w:val="22"/>
        </w:rPr>
        <w:t xml:space="preserve">týmu </w:t>
      </w:r>
      <w:r w:rsidR="003C3ADE">
        <w:rPr>
          <w:rFonts w:ascii="Arial" w:hAnsi="Arial" w:cs="Arial"/>
          <w:szCs w:val="22"/>
        </w:rPr>
        <w:t>schválený dohodou Smluvních stran</w:t>
      </w:r>
      <w:r>
        <w:rPr>
          <w:rFonts w:ascii="Arial" w:hAnsi="Arial" w:cs="Arial"/>
          <w:szCs w:val="22"/>
        </w:rPr>
        <w:t xml:space="preserve">, se bude osobně účastnit kontrolních dní stavby, jejichž předmětem bude </w:t>
      </w:r>
      <w:r w:rsidR="003C3ADE">
        <w:rPr>
          <w:rFonts w:ascii="Arial" w:hAnsi="Arial" w:cs="Arial"/>
          <w:szCs w:val="22"/>
        </w:rPr>
        <w:t xml:space="preserve">zejména </w:t>
      </w:r>
      <w:r>
        <w:rPr>
          <w:rFonts w:ascii="Arial" w:hAnsi="Arial" w:cs="Arial"/>
          <w:szCs w:val="22"/>
        </w:rPr>
        <w:t>posouzení</w:t>
      </w:r>
      <w:r w:rsidR="003C3ADE">
        <w:rPr>
          <w:rFonts w:ascii="Arial" w:hAnsi="Arial" w:cs="Arial"/>
          <w:szCs w:val="22"/>
        </w:rPr>
        <w:t xml:space="preserve"> řádnosti provedených stavebních prací a postupu stavebních prací ve vazbě na schválený harmonogram; nedohodnou-li Smluvní strany jinak, budou kontrolní dny uskutečňovány s 2týdenní frekvencí.</w:t>
      </w:r>
    </w:p>
    <w:p w14:paraId="4D4B86B4" w14:textId="521B9111"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lastRenderedPageBreak/>
        <w:t>Zhotovitel je povinen posuzovat soupisy provedených stavebních prací a další podklady pro fakturaci ze strany dodavatele stavby a předkládat Objednateli své písemné stanovisko k oprávněnosti fakturace ze strany dodavatele stavby; nedohodnou-li se Smluvní strany jinak, bude Zhotovitel povinen tato písemná stanoviska předkládat Objednateli ve lhůtě 5 pracovních dní od doručení kompletních podkladů pro fakturaci.</w:t>
      </w:r>
    </w:p>
    <w:p w14:paraId="79BAFA56" w14:textId="4D4EE7B0"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poskytovat Objednateli průběžné poradenství související s řešením technických obtíží vzniklých v průběhu provádění stavby.</w:t>
      </w:r>
    </w:p>
    <w:p w14:paraId="171F7AD0" w14:textId="5B1E2717"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průběžně pořizovat fotodokumentaci stavby a průběžně kontrolovat vedení stavebního deníku a písemně informovat Objednatele o zjištěných nedostatcích</w:t>
      </w:r>
      <w:r w:rsidR="0039540F">
        <w:rPr>
          <w:rFonts w:ascii="Arial" w:hAnsi="Arial" w:cs="Arial"/>
          <w:szCs w:val="22"/>
        </w:rPr>
        <w:t>.</w:t>
      </w:r>
    </w:p>
    <w:p w14:paraId="55510998" w14:textId="00968BA0"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w:t>
      </w:r>
      <w:r w:rsidR="0086357C">
        <w:rPr>
          <w:rFonts w:ascii="Arial" w:hAnsi="Arial" w:cs="Arial"/>
          <w:szCs w:val="22"/>
        </w:rPr>
        <w:t xml:space="preserve">zajistit, že Hlavní inženýr projektu, příp. jiný člen realizačního týmu schválený dohodou Smluvních stran, se bude </w:t>
      </w:r>
      <w:r>
        <w:rPr>
          <w:rFonts w:ascii="Arial" w:hAnsi="Arial" w:cs="Arial"/>
          <w:szCs w:val="22"/>
        </w:rPr>
        <w:t>účastnit jednání s dodavatelem/dodavateli stavby v případě řešení obtíží při provádění stavby, při nichž bude zastupovat zájmy Objednatele; tato jednání se mohou uskutečňovat nad rámec běžných kontrolních dní, nedohodnou-li se Smluvní strany výslovně jinak nebudou tato jednání konána častěji než 1x měsíčně.</w:t>
      </w:r>
    </w:p>
    <w:p w14:paraId="3A220AA0" w14:textId="3CFDA886" w:rsidR="003C3ADE" w:rsidRDefault="00CD2511"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účastnit se předání staveniště a předání díla, příp. jednotlivých etap díla, jakož i předložit Objednateli své písemné stanovisko k tomu, zda provedené a předané dílo či etapa díla odpovídají požadavkům vyplývajícím z projektové dokumentace pro provádění stavby, Soupisu prací a </w:t>
      </w:r>
      <w:r w:rsidR="0039540F">
        <w:rPr>
          <w:rFonts w:ascii="Arial" w:hAnsi="Arial" w:cs="Arial"/>
          <w:szCs w:val="22"/>
        </w:rPr>
        <w:t xml:space="preserve">z </w:t>
      </w:r>
      <w:r>
        <w:rPr>
          <w:rFonts w:ascii="Arial" w:hAnsi="Arial" w:cs="Arial"/>
          <w:szCs w:val="22"/>
        </w:rPr>
        <w:t>povolení záměru; nedohodnou-li se Smluvní strany jinak, bude Zhotovitel povinen tato písemná stanoviska předkládat Objednateli ve lhůtě 5 pracovních dní od předání díla či příslušné etapy díla.</w:t>
      </w:r>
    </w:p>
    <w:p w14:paraId="738647DA" w14:textId="1B34805E" w:rsidR="00CD2511" w:rsidRDefault="0039540F" w:rsidP="00B95DE8">
      <w:pPr>
        <w:pStyle w:val="RLTextlnkuslovan"/>
        <w:numPr>
          <w:ilvl w:val="1"/>
          <w:numId w:val="6"/>
        </w:numPr>
        <w:spacing w:before="120"/>
        <w:rPr>
          <w:rFonts w:ascii="Arial" w:hAnsi="Arial" w:cs="Arial"/>
          <w:szCs w:val="22"/>
        </w:rPr>
      </w:pPr>
      <w:r>
        <w:rPr>
          <w:rFonts w:ascii="Arial" w:hAnsi="Arial" w:cs="Arial"/>
          <w:szCs w:val="22"/>
        </w:rPr>
        <w:t>Zhotovitel bude povinen ověřovat, zda dodavatel stavby odstranil vytknuté nedostatky a předkládat Objednateli své písemné stanovisko k tomu, zda vytknuté vady byly řádně odstraněny; nedohodnou-li se Smluvní strany jinak, bude Zhotovitel povinen tato písemná stanoviska předkládat Objednateli ve lhůtě 3 pracovních dní od doručení písemného prohlášení dodavatele stavby o odstranění vytknutých vad.</w:t>
      </w:r>
    </w:p>
    <w:p w14:paraId="10C0FF02" w14:textId="20500147" w:rsidR="0039540F" w:rsidRDefault="0039540F"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zpracovat projektovou dokumentaci </w:t>
      </w:r>
      <w:r w:rsidR="0086357C">
        <w:rPr>
          <w:rFonts w:ascii="Arial" w:hAnsi="Arial" w:cs="Arial"/>
          <w:szCs w:val="22"/>
        </w:rPr>
        <w:t>skutečného provedení stavby ve lhůtě sjednané v Prováděcí smlouvě.</w:t>
      </w:r>
    </w:p>
    <w:p w14:paraId="0B7BBD01" w14:textId="17FDCB50" w:rsidR="00C545A4" w:rsidRDefault="00C545A4" w:rsidP="00E36CDC">
      <w:pPr>
        <w:pStyle w:val="RLTextlnkuslovan"/>
        <w:numPr>
          <w:ilvl w:val="0"/>
          <w:numId w:val="6"/>
        </w:numPr>
        <w:spacing w:before="120"/>
        <w:rPr>
          <w:rFonts w:ascii="Arial" w:hAnsi="Arial" w:cs="Arial"/>
          <w:szCs w:val="22"/>
        </w:rPr>
      </w:pPr>
      <w:r>
        <w:rPr>
          <w:rFonts w:ascii="Arial" w:hAnsi="Arial" w:cs="Arial"/>
          <w:szCs w:val="22"/>
        </w:rPr>
        <w:t>Zhotovitel je povinen provést jednotlivá Dílčí plnění takovým způsobem, aby byly u stavby zhotovené podle výstupů plnění Zhotovitele splněny následující požadavky:</w:t>
      </w:r>
    </w:p>
    <w:p w14:paraId="6794F773" w14:textId="2A7E6FFD" w:rsid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Pr>
          <w:rFonts w:ascii="Arial" w:hAnsi="Arial" w:cs="Arial"/>
          <w:szCs w:val="22"/>
        </w:rPr>
        <w:t>musí být</w:t>
      </w:r>
      <w:r w:rsidRPr="00C545A4">
        <w:rPr>
          <w:rFonts w:ascii="Arial" w:hAnsi="Arial" w:cs="Arial"/>
          <w:szCs w:val="22"/>
        </w:rPr>
        <w:t xml:space="preserv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Fonts w:ascii="Arial" w:hAnsi="Arial" w:cs="Arial"/>
          <w:szCs w:val="22"/>
        </w:rPr>
        <w:t>.</w:t>
      </w:r>
    </w:p>
    <w:p w14:paraId="0AADC1F8" w14:textId="3E123089" w:rsidR="00C545A4" w:rsidRP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Na stavbě </w:t>
      </w:r>
      <w:r>
        <w:rPr>
          <w:rFonts w:ascii="Arial" w:hAnsi="Arial" w:cs="Arial"/>
          <w:szCs w:val="22"/>
        </w:rPr>
        <w:t>musí být</w:t>
      </w:r>
      <w:r w:rsidRPr="00C545A4">
        <w:rPr>
          <w:rFonts w:ascii="Arial" w:hAnsi="Arial" w:cs="Arial"/>
          <w:szCs w:val="22"/>
        </w:rPr>
        <w:t xml:space="preserve"> omezován vznik odpadů v souladu s EU </w:t>
      </w:r>
      <w:proofErr w:type="spellStart"/>
      <w:r w:rsidRPr="00C545A4">
        <w:rPr>
          <w:rFonts w:ascii="Arial" w:hAnsi="Arial" w:cs="Arial"/>
          <w:szCs w:val="22"/>
        </w:rPr>
        <w:t>Construction</w:t>
      </w:r>
      <w:proofErr w:type="spellEnd"/>
      <w:r w:rsidRPr="00C545A4">
        <w:rPr>
          <w:rFonts w:ascii="Arial" w:hAnsi="Arial" w:cs="Arial"/>
          <w:szCs w:val="22"/>
        </w:rPr>
        <w:t xml:space="preserve"> and </w:t>
      </w:r>
      <w:proofErr w:type="spellStart"/>
      <w:r w:rsidRPr="00C545A4">
        <w:rPr>
          <w:rFonts w:ascii="Arial" w:hAnsi="Arial" w:cs="Arial"/>
          <w:szCs w:val="22"/>
        </w:rPr>
        <w:t>Demolition</w:t>
      </w:r>
      <w:proofErr w:type="spellEnd"/>
      <w:r w:rsidRPr="00C545A4">
        <w:rPr>
          <w:rFonts w:ascii="Arial" w:hAnsi="Arial" w:cs="Arial"/>
          <w:szCs w:val="22"/>
        </w:rPr>
        <w:t xml:space="preserve"> </w:t>
      </w:r>
      <w:proofErr w:type="spellStart"/>
      <w:r w:rsidRPr="00C545A4">
        <w:rPr>
          <w:rFonts w:ascii="Arial" w:hAnsi="Arial" w:cs="Arial"/>
          <w:szCs w:val="22"/>
        </w:rPr>
        <w:t>Waste</w:t>
      </w:r>
      <w:proofErr w:type="spellEnd"/>
      <w:r w:rsidRPr="00C545A4">
        <w:rPr>
          <w:rFonts w:ascii="Arial" w:hAnsi="Arial" w:cs="Arial"/>
          <w:szCs w:val="22"/>
        </w:rPr>
        <w:t xml:space="preserve"> Management </w:t>
      </w:r>
      <w:proofErr w:type="spellStart"/>
      <w:r w:rsidRPr="00C545A4">
        <w:rPr>
          <w:rFonts w:ascii="Arial" w:hAnsi="Arial" w:cs="Arial"/>
          <w:szCs w:val="22"/>
        </w:rPr>
        <w:t>Protocol</w:t>
      </w:r>
      <w:proofErr w:type="spellEnd"/>
      <w:r w:rsidRPr="00C545A4">
        <w:rPr>
          <w:rFonts w:ascii="Arial" w:hAnsi="Arial" w:cs="Arial"/>
          <w:szCs w:val="22"/>
        </w:rPr>
        <w:t xml:space="preserve"> a </w:t>
      </w:r>
      <w:r>
        <w:rPr>
          <w:rFonts w:ascii="Arial" w:hAnsi="Arial" w:cs="Arial"/>
          <w:szCs w:val="22"/>
        </w:rPr>
        <w:t xml:space="preserve">budou se brát </w:t>
      </w:r>
      <w:r w:rsidRPr="00C545A4">
        <w:rPr>
          <w:rFonts w:ascii="Arial" w:hAnsi="Arial" w:cs="Arial"/>
          <w:szCs w:val="22"/>
        </w:rPr>
        <w:t xml:space="preserve">do úvahy nejlepší dostupné techniky sloužící k odstranění nebezpečného odpadu a znovuvyužití materiálů. </w:t>
      </w:r>
      <w:r>
        <w:rPr>
          <w:rFonts w:ascii="Arial" w:hAnsi="Arial" w:cs="Arial"/>
          <w:szCs w:val="22"/>
        </w:rPr>
        <w:t>Tento postup musí být v</w:t>
      </w:r>
      <w:r w:rsidRPr="00C545A4">
        <w:rPr>
          <w:rFonts w:ascii="Arial" w:hAnsi="Arial" w:cs="Arial"/>
          <w:szCs w:val="22"/>
        </w:rPr>
        <w:t xml:space="preserve"> souladu s odpadovou legislativou zejména zákonem č. 541/2020 Sb., o odpadech a navazujícími právními předpisy vyhláškou č. 273/2021 Sb., o podrobnostech nakládání s odpady a vyhláškou č. 8/2021 Sb., </w:t>
      </w:r>
      <w:r w:rsidRPr="00C545A4">
        <w:rPr>
          <w:rFonts w:ascii="Arial" w:hAnsi="Arial" w:cs="Arial"/>
          <w:szCs w:val="22"/>
        </w:rPr>
        <w:lastRenderedPageBreak/>
        <w:t>Katalogem odpadů, doplněné metodickým návodem pro řízení vzniku stavebních a demoličních odpadů a pro nakládání s nimi.</w:t>
      </w:r>
    </w:p>
    <w:p w14:paraId="58E5E213" w14:textId="48EE1004" w:rsidR="00C545A4" w:rsidRPr="00C545A4" w:rsidRDefault="00C545A4" w:rsidP="00C545A4">
      <w:pPr>
        <w:pStyle w:val="RLTextlnkuslovan"/>
        <w:numPr>
          <w:ilvl w:val="0"/>
          <w:numId w:val="0"/>
        </w:numPr>
        <w:spacing w:before="120"/>
        <w:ind w:left="737"/>
        <w:rPr>
          <w:rFonts w:ascii="Arial" w:hAnsi="Arial" w:cs="Arial"/>
          <w:szCs w:val="22"/>
        </w:rPr>
      </w:pPr>
    </w:p>
    <w:p w14:paraId="7174C348" w14:textId="5C678C3C" w:rsidR="008956FE" w:rsidRPr="000259D0" w:rsidRDefault="00F53687" w:rsidP="00E36CDC">
      <w:pPr>
        <w:pStyle w:val="RLTextlnkuslovan"/>
        <w:numPr>
          <w:ilvl w:val="0"/>
          <w:numId w:val="6"/>
        </w:numPr>
        <w:spacing w:before="120"/>
        <w:rPr>
          <w:rFonts w:ascii="Arial" w:hAnsi="Arial" w:cs="Arial"/>
          <w:szCs w:val="22"/>
        </w:rPr>
      </w:pPr>
      <w:r>
        <w:rPr>
          <w:rFonts w:ascii="Arial" w:hAnsi="Arial" w:cs="Arial"/>
          <w:szCs w:val="22"/>
        </w:rPr>
        <w:t>Prováděcí smlouvy, jejichž předmětem je realizace jednotlivých Dílčích plnění, mohou stanovit podrobnější požadavky na realizaci jednotlivých Dílčích plnění.</w:t>
      </w:r>
    </w:p>
    <w:p w14:paraId="42D03584" w14:textId="65F6A36F"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lang w:eastAsia="cs-CZ"/>
        </w:rPr>
        <w:t xml:space="preserve">Objednatel si vyhrazuje právo konzultovat </w:t>
      </w:r>
      <w:r w:rsidR="00F53687">
        <w:rPr>
          <w:rFonts w:ascii="Arial" w:hAnsi="Arial" w:cs="Arial"/>
          <w:sz w:val="22"/>
          <w:szCs w:val="22"/>
          <w:lang w:eastAsia="cs-CZ"/>
        </w:rPr>
        <w:t>připravované projektové dokumentace</w:t>
      </w:r>
      <w:r w:rsidRPr="000259D0">
        <w:rPr>
          <w:rFonts w:ascii="Arial" w:hAnsi="Arial" w:cs="Arial"/>
          <w:sz w:val="22"/>
          <w:szCs w:val="22"/>
          <w:lang w:eastAsia="cs-CZ"/>
        </w:rPr>
        <w:t xml:space="preserve"> v rozpracovanosti. </w:t>
      </w:r>
      <w:r w:rsidRPr="000259D0">
        <w:rPr>
          <w:rFonts w:ascii="Arial" w:hAnsi="Arial" w:cs="Arial"/>
          <w:sz w:val="22"/>
          <w:szCs w:val="22"/>
        </w:rPr>
        <w:t xml:space="preserve">Objednatel si vyhrazuje právo na bezplatnou aktualizaci </w:t>
      </w:r>
      <w:r w:rsidR="003F744E">
        <w:rPr>
          <w:rFonts w:ascii="Arial" w:hAnsi="Arial" w:cs="Arial"/>
          <w:sz w:val="22"/>
          <w:szCs w:val="22"/>
        </w:rPr>
        <w:t>Výkazu výměr</w:t>
      </w:r>
      <w:r w:rsidR="003F744E" w:rsidRPr="000259D0">
        <w:rPr>
          <w:rFonts w:ascii="Arial" w:hAnsi="Arial" w:cs="Arial"/>
          <w:sz w:val="22"/>
          <w:szCs w:val="22"/>
        </w:rPr>
        <w:t xml:space="preserve"> </w:t>
      </w:r>
      <w:r w:rsidRPr="000259D0">
        <w:rPr>
          <w:rFonts w:ascii="Arial" w:hAnsi="Arial" w:cs="Arial"/>
          <w:sz w:val="22"/>
          <w:szCs w:val="22"/>
        </w:rPr>
        <w:t xml:space="preserve">(maximálně 3x). </w:t>
      </w:r>
    </w:p>
    <w:p w14:paraId="1009D415" w14:textId="1A376B96" w:rsidR="008956FE" w:rsidRPr="00F8143A" w:rsidRDefault="008956FE" w:rsidP="00F8143A">
      <w:pPr>
        <w:pStyle w:val="RLTextlnkuslovan"/>
        <w:numPr>
          <w:ilvl w:val="0"/>
          <w:numId w:val="6"/>
        </w:numPr>
        <w:spacing w:before="120"/>
        <w:rPr>
          <w:rFonts w:ascii="Arial" w:hAnsi="Arial" w:cs="Arial"/>
          <w:szCs w:val="22"/>
          <w:lang w:eastAsia="en-US"/>
        </w:rPr>
      </w:pPr>
      <w:r w:rsidRPr="000259D0">
        <w:rPr>
          <w:rFonts w:ascii="Arial" w:hAnsi="Arial" w:cs="Arial"/>
          <w:szCs w:val="22"/>
        </w:rPr>
        <w:t>Zhotovitel se zavazuje k provedení Díl</w:t>
      </w:r>
      <w:r w:rsidR="00F8143A">
        <w:rPr>
          <w:rFonts w:ascii="Arial" w:hAnsi="Arial" w:cs="Arial"/>
          <w:szCs w:val="22"/>
        </w:rPr>
        <w:t>čích plnění</w:t>
      </w:r>
      <w:r w:rsidRPr="000259D0">
        <w:rPr>
          <w:rFonts w:ascii="Arial" w:hAnsi="Arial" w:cs="Arial"/>
          <w:szCs w:val="22"/>
        </w:rPr>
        <w:t xml:space="preserve"> pro Objednatele na svůj náklad a nebezpečí a Objednatel se zavazuje </w:t>
      </w:r>
      <w:r w:rsidR="00F8143A">
        <w:rPr>
          <w:rFonts w:ascii="Arial" w:hAnsi="Arial" w:cs="Arial"/>
          <w:szCs w:val="22"/>
        </w:rPr>
        <w:t>jednotlivá Dílčí plnění</w:t>
      </w:r>
      <w:r w:rsidRPr="000259D0">
        <w:rPr>
          <w:rFonts w:ascii="Arial" w:hAnsi="Arial" w:cs="Arial"/>
          <w:szCs w:val="22"/>
        </w:rPr>
        <w:t xml:space="preserve"> převzít a zaplatit cenu </w:t>
      </w:r>
      <w:r w:rsidR="00F8143A">
        <w:rPr>
          <w:rFonts w:ascii="Arial" w:hAnsi="Arial" w:cs="Arial"/>
          <w:szCs w:val="22"/>
        </w:rPr>
        <w:t>daného Dílčího plnění</w:t>
      </w:r>
      <w:r w:rsidRPr="000259D0">
        <w:rPr>
          <w:rFonts w:ascii="Arial" w:hAnsi="Arial" w:cs="Arial"/>
          <w:szCs w:val="22"/>
        </w:rPr>
        <w:t xml:space="preserve">. </w:t>
      </w:r>
      <w:r w:rsidRPr="00F8143A">
        <w:rPr>
          <w:rFonts w:ascii="Arial" w:hAnsi="Arial" w:cs="Arial"/>
          <w:szCs w:val="22"/>
        </w:rPr>
        <w:t>Zhotovitel splní svou povinnost provést Díl</w:t>
      </w:r>
      <w:r w:rsidR="00F8143A">
        <w:rPr>
          <w:rFonts w:ascii="Arial" w:hAnsi="Arial" w:cs="Arial"/>
          <w:szCs w:val="22"/>
        </w:rPr>
        <w:t>čí plnění</w:t>
      </w:r>
      <w:r w:rsidRPr="00F8143A">
        <w:rPr>
          <w:rFonts w:ascii="Arial" w:hAnsi="Arial" w:cs="Arial"/>
          <w:szCs w:val="22"/>
        </w:rPr>
        <w:t xml:space="preserve"> jeho řádným ukončením a předáním Díl</w:t>
      </w:r>
      <w:r w:rsidR="00F8143A">
        <w:rPr>
          <w:rFonts w:ascii="Arial" w:hAnsi="Arial" w:cs="Arial"/>
          <w:szCs w:val="22"/>
        </w:rPr>
        <w:t>čího plnění</w:t>
      </w:r>
      <w:r w:rsidRPr="00F8143A">
        <w:rPr>
          <w:rFonts w:ascii="Arial" w:hAnsi="Arial" w:cs="Arial"/>
          <w:szCs w:val="22"/>
        </w:rPr>
        <w:t xml:space="preserve"> v místě předání Objednatele. </w:t>
      </w:r>
    </w:p>
    <w:p w14:paraId="6419F288" w14:textId="4E6B2424" w:rsidR="008956FE"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rPr>
        <w:t>Změny, doplňky nebo rozšíření předmětu Dí</w:t>
      </w:r>
      <w:r w:rsidR="00F8143A">
        <w:rPr>
          <w:rFonts w:ascii="Arial" w:hAnsi="Arial" w:cs="Arial"/>
          <w:sz w:val="22"/>
          <w:szCs w:val="22"/>
        </w:rPr>
        <w:t>lčího plnění</w:t>
      </w:r>
      <w:r w:rsidRPr="000259D0">
        <w:rPr>
          <w:rFonts w:ascii="Arial" w:hAnsi="Arial" w:cs="Arial"/>
          <w:sz w:val="22"/>
          <w:szCs w:val="22"/>
        </w:rPr>
        <w:t xml:space="preserve"> při jeho realizaci se řídí ustanovením § 222 ZZVZ.</w:t>
      </w:r>
    </w:p>
    <w:p w14:paraId="2C0A33DF" w14:textId="44AE6393" w:rsidR="00343E4D" w:rsidRPr="000259D0" w:rsidRDefault="00343E4D" w:rsidP="00343E4D">
      <w:pPr>
        <w:pStyle w:val="Odstavecseseznamem"/>
        <w:numPr>
          <w:ilvl w:val="0"/>
          <w:numId w:val="6"/>
        </w:numPr>
        <w:spacing w:before="120" w:after="120"/>
        <w:contextualSpacing w:val="0"/>
        <w:jc w:val="both"/>
        <w:rPr>
          <w:rFonts w:ascii="Arial" w:hAnsi="Arial" w:cs="Arial"/>
          <w:sz w:val="22"/>
          <w:szCs w:val="22"/>
        </w:rPr>
      </w:pPr>
      <w:r>
        <w:rPr>
          <w:rFonts w:ascii="Arial" w:hAnsi="Arial" w:cs="Arial"/>
          <w:sz w:val="22"/>
          <w:szCs w:val="22"/>
        </w:rPr>
        <w:t>Zpracování dílčího plnění dle čl. II odst. 2</w:t>
      </w:r>
      <w:r w:rsidR="002A670A">
        <w:rPr>
          <w:rFonts w:ascii="Arial" w:hAnsi="Arial" w:cs="Arial"/>
          <w:sz w:val="22"/>
          <w:szCs w:val="22"/>
        </w:rPr>
        <w:t xml:space="preserve"> písm. a) – c)</w:t>
      </w:r>
      <w:r w:rsidRPr="00C2037C">
        <w:rPr>
          <w:rFonts w:ascii="Arial" w:hAnsi="Arial" w:cs="Arial"/>
          <w:sz w:val="22"/>
          <w:szCs w:val="22"/>
        </w:rPr>
        <w:t xml:space="preserve"> této</w:t>
      </w:r>
      <w:r>
        <w:rPr>
          <w:rFonts w:ascii="Arial" w:hAnsi="Arial" w:cs="Arial"/>
          <w:sz w:val="22"/>
          <w:szCs w:val="22"/>
        </w:rPr>
        <w:t xml:space="preserve"> části</w:t>
      </w:r>
      <w:r w:rsidRPr="00C2037C">
        <w:rPr>
          <w:rFonts w:ascii="Arial" w:hAnsi="Arial" w:cs="Arial"/>
          <w:sz w:val="22"/>
          <w:szCs w:val="22"/>
        </w:rPr>
        <w:t xml:space="preserve"> Veřejné zakázky bude koordinován</w:t>
      </w:r>
      <w:r>
        <w:rPr>
          <w:rFonts w:ascii="Arial" w:hAnsi="Arial" w:cs="Arial"/>
          <w:sz w:val="22"/>
          <w:szCs w:val="22"/>
        </w:rPr>
        <w:t>o</w:t>
      </w:r>
      <w:r w:rsidRPr="00C2037C">
        <w:rPr>
          <w:rFonts w:ascii="Arial" w:hAnsi="Arial" w:cs="Arial"/>
          <w:sz w:val="22"/>
          <w:szCs w:val="22"/>
        </w:rPr>
        <w:t xml:space="preserve"> s aktivitami projektu „USTI GO!: </w:t>
      </w:r>
      <w:proofErr w:type="spellStart"/>
      <w:r w:rsidRPr="00C2037C">
        <w:rPr>
          <w:rFonts w:ascii="Arial" w:hAnsi="Arial" w:cs="Arial"/>
          <w:sz w:val="22"/>
          <w:szCs w:val="22"/>
        </w:rPr>
        <w:t>Unique</w:t>
      </w:r>
      <w:proofErr w:type="spellEnd"/>
      <w:r w:rsidRPr="00C2037C">
        <w:rPr>
          <w:rFonts w:ascii="Arial" w:hAnsi="Arial" w:cs="Arial"/>
          <w:sz w:val="22"/>
          <w:szCs w:val="22"/>
        </w:rPr>
        <w:t xml:space="preserve"> </w:t>
      </w:r>
      <w:proofErr w:type="spellStart"/>
      <w:r w:rsidRPr="00C2037C">
        <w:rPr>
          <w:rFonts w:ascii="Arial" w:hAnsi="Arial" w:cs="Arial"/>
          <w:sz w:val="22"/>
          <w:szCs w:val="22"/>
        </w:rPr>
        <w:t>Strategy</w:t>
      </w:r>
      <w:proofErr w:type="spellEnd"/>
      <w:r w:rsidRPr="00C2037C">
        <w:rPr>
          <w:rFonts w:ascii="Arial" w:hAnsi="Arial" w:cs="Arial"/>
          <w:sz w:val="22"/>
          <w:szCs w:val="22"/>
        </w:rPr>
        <w:t xml:space="preserve"> </w:t>
      </w:r>
      <w:proofErr w:type="spellStart"/>
      <w:r w:rsidRPr="00C2037C">
        <w:rPr>
          <w:rFonts w:ascii="Arial" w:hAnsi="Arial" w:cs="Arial"/>
          <w:sz w:val="22"/>
          <w:szCs w:val="22"/>
        </w:rPr>
        <w:t>Towards</w:t>
      </w:r>
      <w:proofErr w:type="spellEnd"/>
      <w:r w:rsidRPr="00C2037C">
        <w:rPr>
          <w:rFonts w:ascii="Arial" w:hAnsi="Arial" w:cs="Arial"/>
          <w:sz w:val="22"/>
          <w:szCs w:val="22"/>
        </w:rPr>
        <w:t xml:space="preserve"> </w:t>
      </w:r>
      <w:proofErr w:type="spellStart"/>
      <w:r w:rsidRPr="00C2037C">
        <w:rPr>
          <w:rFonts w:ascii="Arial" w:hAnsi="Arial" w:cs="Arial"/>
          <w:sz w:val="22"/>
          <w:szCs w:val="22"/>
        </w:rPr>
        <w:t>Investment</w:t>
      </w:r>
      <w:proofErr w:type="spellEnd"/>
      <w:r w:rsidRPr="00C2037C">
        <w:rPr>
          <w:rFonts w:ascii="Arial" w:hAnsi="Arial" w:cs="Arial"/>
          <w:sz w:val="22"/>
          <w:szCs w:val="22"/>
        </w:rPr>
        <w:t xml:space="preserve"> to Green </w:t>
      </w:r>
      <w:proofErr w:type="spellStart"/>
      <w:r w:rsidRPr="00C2037C">
        <w:rPr>
          <w:rFonts w:ascii="Arial" w:hAnsi="Arial" w:cs="Arial"/>
          <w:sz w:val="22"/>
          <w:szCs w:val="22"/>
        </w:rPr>
        <w:t>Opportunities</w:t>
      </w:r>
      <w:proofErr w:type="spellEnd"/>
      <w:r w:rsidRPr="00C2037C">
        <w:rPr>
          <w:rFonts w:ascii="Arial" w:hAnsi="Arial" w:cs="Arial"/>
          <w:sz w:val="22"/>
          <w:szCs w:val="22"/>
        </w:rPr>
        <w:t>” (číslo smlouvy IEU-ELENA-2025-228), financovaného z programu ELENA, v rámci kterého jsou zpracovány podklady pro přípravu projektové dokumentace. Výsledná projektová dokumentace bude předmětem dalších kroků projektu USTI GO!.</w:t>
      </w:r>
    </w:p>
    <w:p w14:paraId="4747E432" w14:textId="77777777" w:rsidR="00343E4D" w:rsidRPr="000259D0" w:rsidRDefault="00343E4D" w:rsidP="00343E4D">
      <w:pPr>
        <w:pStyle w:val="Odstavecseseznamem"/>
        <w:spacing w:before="120" w:after="120"/>
        <w:ind w:left="360"/>
        <w:contextualSpacing w:val="0"/>
        <w:jc w:val="both"/>
        <w:rPr>
          <w:rFonts w:ascii="Arial" w:hAnsi="Arial" w:cs="Arial"/>
          <w:sz w:val="22"/>
          <w:szCs w:val="22"/>
        </w:rPr>
      </w:pPr>
    </w:p>
    <w:p w14:paraId="527A417E" w14:textId="77777777" w:rsidR="008956FE" w:rsidRDefault="008956FE" w:rsidP="00E36CDC">
      <w:pPr>
        <w:pStyle w:val="Odstavecseseznamem"/>
        <w:spacing w:before="120" w:after="120"/>
        <w:ind w:left="426"/>
        <w:contextualSpacing w:val="0"/>
        <w:rPr>
          <w:rFonts w:ascii="Arial" w:hAnsi="Arial" w:cs="Arial"/>
          <w:sz w:val="22"/>
          <w:szCs w:val="22"/>
        </w:rPr>
      </w:pPr>
    </w:p>
    <w:p w14:paraId="19950D8A" w14:textId="77777777" w:rsidR="003256E5" w:rsidRPr="000259D0" w:rsidRDefault="003256E5" w:rsidP="00E36CDC">
      <w:pPr>
        <w:pStyle w:val="Odstavecseseznamem"/>
        <w:spacing w:before="120" w:after="120"/>
        <w:ind w:left="426"/>
        <w:contextualSpacing w:val="0"/>
        <w:rPr>
          <w:rFonts w:ascii="Arial" w:hAnsi="Arial" w:cs="Arial"/>
          <w:sz w:val="22"/>
          <w:szCs w:val="22"/>
        </w:rPr>
      </w:pPr>
    </w:p>
    <w:p w14:paraId="4208E326" w14:textId="690ED4F9" w:rsidR="00F8143A" w:rsidRPr="000259D0" w:rsidRDefault="00F8143A" w:rsidP="00F8143A">
      <w:pPr>
        <w:spacing w:before="120" w:after="120"/>
        <w:jc w:val="center"/>
        <w:rPr>
          <w:rFonts w:ascii="Arial" w:hAnsi="Arial" w:cs="Arial"/>
          <w:b/>
          <w:sz w:val="22"/>
          <w:szCs w:val="22"/>
        </w:rPr>
      </w:pPr>
      <w:r w:rsidRPr="000259D0">
        <w:rPr>
          <w:rFonts w:ascii="Arial" w:hAnsi="Arial" w:cs="Arial"/>
          <w:b/>
          <w:sz w:val="22"/>
          <w:szCs w:val="22"/>
        </w:rPr>
        <w:t>I</w:t>
      </w:r>
      <w:r>
        <w:rPr>
          <w:rFonts w:ascii="Arial" w:hAnsi="Arial" w:cs="Arial"/>
          <w:b/>
          <w:sz w:val="22"/>
          <w:szCs w:val="22"/>
        </w:rPr>
        <w:t>V</w:t>
      </w:r>
      <w:r w:rsidRPr="000259D0">
        <w:rPr>
          <w:rFonts w:ascii="Arial" w:hAnsi="Arial" w:cs="Arial"/>
          <w:b/>
          <w:sz w:val="22"/>
          <w:szCs w:val="22"/>
        </w:rPr>
        <w:t xml:space="preserve">. </w:t>
      </w:r>
      <w:r>
        <w:rPr>
          <w:rFonts w:ascii="Arial" w:hAnsi="Arial" w:cs="Arial"/>
          <w:b/>
          <w:sz w:val="22"/>
          <w:szCs w:val="22"/>
        </w:rPr>
        <w:t>Uzavírání prováděcích smluv</w:t>
      </w:r>
    </w:p>
    <w:p w14:paraId="69FF04E4" w14:textId="29C80836" w:rsidR="00F8143A"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2" w:name="_Ref427060262"/>
      <w:r w:rsidRPr="00EF77D6">
        <w:rPr>
          <w:rFonts w:ascii="Arial" w:hAnsi="Arial" w:cs="Arial"/>
          <w:sz w:val="22"/>
          <w:szCs w:val="22"/>
        </w:rPr>
        <w:t>Tato Rámcová dohoda upravuje podmínky pro realizaci jednotlivých veřejných zakázek zadávaných po dobu účinnosti této Rámcové dohody. Jednotlivé Dílčí zakázky budou na základě této Rámcové dohody realizovány prostřednictvím Prováděcích smluv uzavřených na základě písemné výzvy Objednatele učiněné dle odst.</w:t>
      </w:r>
      <w:r w:rsidR="00493338">
        <w:rPr>
          <w:rFonts w:ascii="Arial" w:hAnsi="Arial" w:cs="Arial"/>
          <w:sz w:val="22"/>
          <w:szCs w:val="22"/>
        </w:rPr>
        <w:t xml:space="preserve"> 3 tohoto článku </w:t>
      </w:r>
      <w:r w:rsidRPr="00EF77D6">
        <w:rPr>
          <w:rFonts w:ascii="Arial" w:hAnsi="Arial" w:cs="Arial"/>
          <w:sz w:val="22"/>
          <w:szCs w:val="22"/>
        </w:rPr>
        <w:t>této Rámcové dohody a v souladu s podmínkami této Rámcové dohody (dále jen „</w:t>
      </w:r>
      <w:r w:rsidRPr="00EF77D6">
        <w:rPr>
          <w:rFonts w:ascii="Arial" w:hAnsi="Arial" w:cs="Arial"/>
          <w:b/>
          <w:sz w:val="22"/>
          <w:szCs w:val="22"/>
        </w:rPr>
        <w:t>Prováděcí smlouvy</w:t>
      </w:r>
      <w:r w:rsidRPr="00EF77D6">
        <w:rPr>
          <w:rFonts w:ascii="Arial" w:hAnsi="Arial" w:cs="Arial"/>
          <w:sz w:val="22"/>
          <w:szCs w:val="22"/>
        </w:rPr>
        <w:t xml:space="preserve">“). </w:t>
      </w:r>
      <w:bookmarkEnd w:id="2"/>
    </w:p>
    <w:p w14:paraId="7F3A82A2" w14:textId="2E9B30D5"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Tato Rámcová dohoda nezakládá kontraktační povinnost Objednatele. Objednatel není povinen vystavit</w:t>
      </w:r>
      <w:r w:rsidR="00493338">
        <w:rPr>
          <w:rFonts w:ascii="Arial" w:hAnsi="Arial" w:cs="Arial"/>
          <w:sz w:val="22"/>
          <w:szCs w:val="22"/>
        </w:rPr>
        <w:t>,</w:t>
      </w:r>
      <w:r w:rsidRPr="00EF77D6">
        <w:rPr>
          <w:rFonts w:ascii="Arial" w:hAnsi="Arial" w:cs="Arial"/>
          <w:sz w:val="22"/>
          <w:szCs w:val="22"/>
        </w:rPr>
        <w:t xml:space="preserve"> byť jedinou Výzvu dle odst. </w:t>
      </w:r>
      <w:r w:rsidR="00493338">
        <w:rPr>
          <w:rFonts w:ascii="Arial" w:hAnsi="Arial" w:cs="Arial"/>
          <w:sz w:val="22"/>
          <w:szCs w:val="22"/>
        </w:rPr>
        <w:t>3</w:t>
      </w:r>
      <w:r w:rsidR="005C7BC0">
        <w:rPr>
          <w:rFonts w:ascii="Arial" w:hAnsi="Arial" w:cs="Arial"/>
          <w:sz w:val="22"/>
          <w:szCs w:val="22"/>
        </w:rPr>
        <w:t xml:space="preserve"> tohoto článku </w:t>
      </w:r>
      <w:r w:rsidRPr="00EF77D6">
        <w:rPr>
          <w:rFonts w:ascii="Arial" w:hAnsi="Arial" w:cs="Arial"/>
          <w:sz w:val="22"/>
          <w:szCs w:val="22"/>
        </w:rPr>
        <w:t>této Rámcové dohody. Zhotovitel je povinen na základě Výzvy Objednatele podat nabídku na realizaci předmětného Dílčího plnění, a to v souladu s podmínkami stanovenými v této Rámcové dohodě. Povinnost Zhotovitele realizovat jednotlivé Dílčí zakázky vzniká až uzavřením příslušné Prováděcí smlouvy.</w:t>
      </w:r>
    </w:p>
    <w:p w14:paraId="4EDEA9D1" w14:textId="09B0FBA7"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3" w:name="_Ref427016220"/>
      <w:r w:rsidRPr="00EF77D6">
        <w:rPr>
          <w:rFonts w:ascii="Arial" w:hAnsi="Arial" w:cs="Arial"/>
          <w:sz w:val="22"/>
          <w:szCs w:val="22"/>
        </w:rPr>
        <w:t>Prováděcí smlouva je uzavřena na základě písemné výzvy k podání nabídky (dále jen „</w:t>
      </w:r>
      <w:r w:rsidRPr="00EF77D6">
        <w:rPr>
          <w:rFonts w:ascii="Arial" w:hAnsi="Arial" w:cs="Arial"/>
          <w:b/>
          <w:sz w:val="22"/>
          <w:szCs w:val="22"/>
        </w:rPr>
        <w:t>Výzva</w:t>
      </w:r>
      <w:r w:rsidRPr="00EF77D6">
        <w:rPr>
          <w:rFonts w:ascii="Arial" w:hAnsi="Arial" w:cs="Arial"/>
          <w:sz w:val="22"/>
          <w:szCs w:val="22"/>
        </w:rPr>
        <w:t>“), podání nabídky Zhotovitele a jejího přijetí a potvrzení Objednatelem. Výzva musí být učiněna (i) listinnou formou nebo (</w:t>
      </w:r>
      <w:proofErr w:type="spellStart"/>
      <w:r w:rsidRPr="00EF77D6">
        <w:rPr>
          <w:rFonts w:ascii="Arial" w:hAnsi="Arial" w:cs="Arial"/>
          <w:sz w:val="22"/>
          <w:szCs w:val="22"/>
        </w:rPr>
        <w:t>ii</w:t>
      </w:r>
      <w:proofErr w:type="spellEnd"/>
      <w:r w:rsidRPr="00EF77D6">
        <w:rPr>
          <w:rFonts w:ascii="Arial" w:hAnsi="Arial" w:cs="Arial"/>
          <w:sz w:val="22"/>
          <w:szCs w:val="22"/>
        </w:rPr>
        <w:t xml:space="preserve">) elektronickými prostředky. Úmysl realizovat plnění na základě této Rámcové dohody oznámí Objednatel Zhotoviteli písemně prostřednictvím oprávněných osob uvedených v Příloze č. </w:t>
      </w:r>
      <w:r w:rsidR="007B2A55">
        <w:rPr>
          <w:rFonts w:ascii="Arial" w:hAnsi="Arial" w:cs="Arial"/>
          <w:sz w:val="22"/>
          <w:szCs w:val="22"/>
        </w:rPr>
        <w:t>2</w:t>
      </w:r>
      <w:r w:rsidRPr="00EF77D6">
        <w:rPr>
          <w:rFonts w:ascii="Arial" w:hAnsi="Arial" w:cs="Arial"/>
          <w:sz w:val="22"/>
          <w:szCs w:val="22"/>
        </w:rPr>
        <w:t xml:space="preserve"> této Rámcové dohody.</w:t>
      </w:r>
      <w:bookmarkEnd w:id="3"/>
    </w:p>
    <w:p w14:paraId="6A79E667" w14:textId="14AC07CF"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4" w:name="_Ref371936798"/>
      <w:r w:rsidRPr="00EF77D6">
        <w:rPr>
          <w:rFonts w:ascii="Arial" w:hAnsi="Arial" w:cs="Arial"/>
          <w:sz w:val="22"/>
          <w:szCs w:val="22"/>
        </w:rPr>
        <w:t xml:space="preserve">Výzva dle odst. </w:t>
      </w:r>
      <w:r w:rsidR="00493338">
        <w:rPr>
          <w:rFonts w:ascii="Arial" w:hAnsi="Arial" w:cs="Arial"/>
          <w:sz w:val="22"/>
          <w:szCs w:val="22"/>
        </w:rPr>
        <w:t>3</w:t>
      </w:r>
      <w:r w:rsidR="00DE76AE">
        <w:rPr>
          <w:rFonts w:ascii="Arial" w:hAnsi="Arial" w:cs="Arial"/>
          <w:sz w:val="22"/>
          <w:szCs w:val="22"/>
        </w:rPr>
        <w:t xml:space="preserve"> tohoto článku</w:t>
      </w:r>
      <w:r w:rsidRPr="00EF77D6">
        <w:rPr>
          <w:rFonts w:ascii="Arial" w:hAnsi="Arial" w:cs="Arial"/>
          <w:sz w:val="22"/>
          <w:szCs w:val="22"/>
        </w:rPr>
        <w:t xml:space="preserve"> této </w:t>
      </w:r>
      <w:r w:rsidR="00493338">
        <w:rPr>
          <w:rFonts w:ascii="Arial" w:hAnsi="Arial" w:cs="Arial"/>
          <w:sz w:val="22"/>
          <w:szCs w:val="22"/>
        </w:rPr>
        <w:t>Rámcové d</w:t>
      </w:r>
      <w:r w:rsidRPr="00EF77D6">
        <w:rPr>
          <w:rFonts w:ascii="Arial" w:hAnsi="Arial" w:cs="Arial"/>
          <w:sz w:val="22"/>
          <w:szCs w:val="22"/>
        </w:rPr>
        <w:t>ohody musí obsahovat minimálně následující náležitosti:</w:t>
      </w:r>
      <w:bookmarkEnd w:id="4"/>
    </w:p>
    <w:p w14:paraId="45402FAC" w14:textId="09E6A37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označení této Dohody a smluvních stran a pořadové číslo Výzvy dle vzestupného číslování od počátku plnění dle této Dohody;</w:t>
      </w:r>
    </w:p>
    <w:p w14:paraId="4358EC53" w14:textId="0673CB0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lastRenderedPageBreak/>
        <w:t>lhůtu a místo pro podání nabídky;</w:t>
      </w:r>
    </w:p>
    <w:p w14:paraId="7566CFE7" w14:textId="173376EC" w:rsidR="003C11E1" w:rsidRPr="00EF77D6" w:rsidRDefault="003C11E1" w:rsidP="00512A93">
      <w:pPr>
        <w:pStyle w:val="RLTextlnkuslovan"/>
        <w:numPr>
          <w:ilvl w:val="1"/>
          <w:numId w:val="64"/>
        </w:numPr>
        <w:spacing w:before="120" w:line="276" w:lineRule="auto"/>
        <w:ind w:left="998" w:hanging="431"/>
        <w:rPr>
          <w:rFonts w:ascii="Arial" w:hAnsi="Arial" w:cs="Arial"/>
          <w:szCs w:val="22"/>
        </w:rPr>
      </w:pPr>
      <w:r w:rsidRPr="00EF77D6">
        <w:rPr>
          <w:rFonts w:ascii="Arial" w:hAnsi="Arial" w:cs="Arial"/>
          <w:szCs w:val="22"/>
          <w:lang w:eastAsia="en-US"/>
        </w:rPr>
        <w:t xml:space="preserve">požadované plnění dle čl. </w:t>
      </w:r>
      <w:r w:rsidRPr="00EF77D6">
        <w:rPr>
          <w:rFonts w:ascii="Arial" w:hAnsi="Arial" w:cs="Arial"/>
          <w:szCs w:val="22"/>
        </w:rPr>
        <w:t>II</w:t>
      </w:r>
      <w:r w:rsidRPr="00EF77D6">
        <w:rPr>
          <w:rFonts w:ascii="Arial" w:hAnsi="Arial" w:cs="Arial"/>
          <w:szCs w:val="22"/>
          <w:lang w:eastAsia="en-US"/>
        </w:rPr>
        <w:t xml:space="preserve"> této Dohody</w:t>
      </w:r>
      <w:r w:rsidR="00EF77D6" w:rsidRPr="00EF77D6">
        <w:rPr>
          <w:rFonts w:ascii="Arial" w:hAnsi="Arial" w:cs="Arial"/>
          <w:szCs w:val="22"/>
          <w:lang w:eastAsia="en-US"/>
        </w:rPr>
        <w:t>;</w:t>
      </w:r>
    </w:p>
    <w:p w14:paraId="0FAEE156" w14:textId="0CA9CD1B" w:rsidR="00EF77D6" w:rsidRPr="00EF77D6" w:rsidRDefault="003C11E1"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specifikaci času a místa plnění</w:t>
      </w:r>
      <w:r w:rsidR="00EF77D6" w:rsidRPr="00EF77D6">
        <w:rPr>
          <w:rFonts w:ascii="Arial" w:hAnsi="Arial" w:cs="Arial"/>
          <w:szCs w:val="22"/>
          <w:lang w:eastAsia="en-US"/>
        </w:rPr>
        <w:t xml:space="preserve"> a</w:t>
      </w:r>
    </w:p>
    <w:p w14:paraId="2A475BBA" w14:textId="322443D0" w:rsidR="003C11E1" w:rsidRPr="00EF77D6" w:rsidRDefault="00EF77D6"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vzor Prováděcí smlouvy</w:t>
      </w:r>
      <w:r w:rsidR="00512A93" w:rsidRPr="00EF77D6">
        <w:rPr>
          <w:rFonts w:ascii="Arial" w:hAnsi="Arial" w:cs="Arial"/>
          <w:szCs w:val="22"/>
          <w:lang w:eastAsia="en-US"/>
        </w:rPr>
        <w:t>.</w:t>
      </w:r>
    </w:p>
    <w:p w14:paraId="167F4729" w14:textId="10CB7726" w:rsidR="003C11E1" w:rsidRPr="00EF77D6" w:rsidRDefault="00512A93"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5" w:name="_Ref427044492"/>
      <w:r w:rsidRPr="00EF77D6">
        <w:rPr>
          <w:rFonts w:ascii="Arial" w:hAnsi="Arial" w:cs="Arial"/>
          <w:sz w:val="22"/>
          <w:szCs w:val="22"/>
        </w:rPr>
        <w:t>V případě, že Výzva neobsahuje všechny povinné náležitosti uvedené v odst. 4</w:t>
      </w:r>
      <w:r w:rsidR="00DE76AE">
        <w:rPr>
          <w:rFonts w:ascii="Arial" w:hAnsi="Arial" w:cs="Arial"/>
          <w:sz w:val="22"/>
          <w:szCs w:val="22"/>
        </w:rPr>
        <w:t xml:space="preserve"> tohoto článku</w:t>
      </w:r>
      <w:r w:rsidRPr="00EF77D6">
        <w:rPr>
          <w:rFonts w:ascii="Arial" w:hAnsi="Arial" w:cs="Arial"/>
          <w:sz w:val="22"/>
          <w:szCs w:val="22"/>
        </w:rPr>
        <w:t xml:space="preserve"> této Rámcové dohody nebo obsahuje vady, je Zhotovitel oprávněn Výzvu odmítnout, je však povinen o tom Objednatele písemně informovat včetně označení částí Výzvy, které jsou v rozporu s odst. 4 </w:t>
      </w:r>
      <w:r w:rsidR="00493338">
        <w:rPr>
          <w:rFonts w:ascii="Arial" w:hAnsi="Arial" w:cs="Arial"/>
          <w:sz w:val="22"/>
          <w:szCs w:val="22"/>
        </w:rPr>
        <w:t xml:space="preserve">tohoto článku </w:t>
      </w:r>
      <w:r w:rsidRPr="00EF77D6">
        <w:rPr>
          <w:rFonts w:ascii="Arial" w:hAnsi="Arial" w:cs="Arial"/>
          <w:sz w:val="22"/>
          <w:szCs w:val="22"/>
        </w:rPr>
        <w:t xml:space="preserve">této Rámcové dohody, a to nejpozději ve lhůtě 3 pracovních dnů od jejího doručení. </w:t>
      </w:r>
      <w:r w:rsidR="000E418F">
        <w:rPr>
          <w:rFonts w:ascii="Arial" w:hAnsi="Arial" w:cs="Arial"/>
          <w:sz w:val="22"/>
          <w:szCs w:val="22"/>
        </w:rPr>
        <w:t xml:space="preserve">Za vadu Výzvy se považuje výhradně rozpor Výzvy či vzoru Prováděcí smlouvy s podmínkami sjednanými touto Rámcovou dohodou. </w:t>
      </w:r>
      <w:r w:rsidRPr="00EF77D6">
        <w:rPr>
          <w:rFonts w:ascii="Arial" w:hAnsi="Arial" w:cs="Arial"/>
          <w:sz w:val="22"/>
          <w:szCs w:val="22"/>
        </w:rPr>
        <w:t>Objednatel je povinen odstranit případné vady Výzvy, které budou řádně specifikované Zhotovitelem a Výzvu opětovně předložit Zhotoviteli. Neodstraní-li Objednatel vady Výzvy, je Zhotovitel povinen průběžně (minimálně 1x měsíčně) na trvání tohoto stavu Objednatele upozorňovat, a to až do té doby, než Objednatel rozhodne, že svoji Výzvu bere zpět, nebo specifikované vady odstraní.</w:t>
      </w:r>
      <w:bookmarkEnd w:id="5"/>
    </w:p>
    <w:p w14:paraId="1690D913" w14:textId="09240FE1" w:rsidR="00512A93"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6" w:name="_Ref427015324"/>
      <w:bookmarkStart w:id="7" w:name="_Ref427062000"/>
      <w:r w:rsidRPr="00EF77D6">
        <w:rPr>
          <w:rFonts w:ascii="Arial" w:hAnsi="Arial" w:cs="Arial"/>
          <w:sz w:val="22"/>
          <w:szCs w:val="22"/>
        </w:rPr>
        <w:t xml:space="preserve">Zhotovitel je povinen v reakci na Výzvu obsahující všechny povinné náležitosti uvedené v odst. 4 tohoto článku Rámcové dohody, která je bez vad, doručit Objednateli nabídku na realizaci Dílčího plnění, </w:t>
      </w:r>
      <w:bookmarkEnd w:id="6"/>
      <w:r w:rsidRPr="00EF77D6">
        <w:rPr>
          <w:rFonts w:ascii="Arial" w:hAnsi="Arial" w:cs="Arial"/>
          <w:sz w:val="22"/>
          <w:szCs w:val="22"/>
        </w:rPr>
        <w:t>(dále jen „</w:t>
      </w:r>
      <w:r w:rsidRPr="00EF77D6">
        <w:rPr>
          <w:rFonts w:ascii="Arial" w:hAnsi="Arial" w:cs="Arial"/>
          <w:b/>
          <w:sz w:val="22"/>
          <w:szCs w:val="22"/>
        </w:rPr>
        <w:t>Nabídka dílčího plnění</w:t>
      </w:r>
      <w:r w:rsidRPr="00EF77D6">
        <w:rPr>
          <w:rFonts w:ascii="Arial" w:hAnsi="Arial" w:cs="Arial"/>
          <w:sz w:val="22"/>
          <w:szCs w:val="22"/>
        </w:rPr>
        <w:t>“)</w:t>
      </w:r>
      <w:r w:rsidRPr="00EF77D6">
        <w:rPr>
          <w:rFonts w:ascii="Arial" w:eastAsia="Calibri" w:hAnsi="Arial" w:cs="Arial"/>
          <w:color w:val="000000"/>
          <w:spacing w:val="-1"/>
          <w:sz w:val="22"/>
          <w:szCs w:val="22"/>
        </w:rPr>
        <w:t>, a to ve lhůtě pro podání nabídky uvedené ve Výzvě.</w:t>
      </w:r>
      <w:bookmarkEnd w:id="7"/>
      <w:r w:rsidRPr="00EF77D6">
        <w:rPr>
          <w:rFonts w:ascii="Arial" w:hAnsi="Arial" w:cs="Arial"/>
          <w:sz w:val="22"/>
          <w:szCs w:val="22"/>
        </w:rPr>
        <w:t xml:space="preserve"> V rámci Nabídky dílčího plnění je Zhotovitel povinen předložit Objednateli i podepsaný návrh Prováděcí smlouvy, doplněný na místech k tomu určených a označených </w:t>
      </w:r>
      <w:r w:rsidRPr="00EF77D6">
        <w:rPr>
          <w:rFonts w:ascii="Arial" w:hAnsi="Arial" w:cs="Arial"/>
          <w:sz w:val="22"/>
          <w:szCs w:val="22"/>
          <w:highlight w:val="lightGray"/>
        </w:rPr>
        <w:t>[BUDE DOPLNĚNO</w:t>
      </w:r>
      <w:r w:rsidRPr="00EF77D6">
        <w:rPr>
          <w:rFonts w:ascii="Arial" w:hAnsi="Arial" w:cs="Arial"/>
          <w:sz w:val="22"/>
          <w:szCs w:val="22"/>
          <w:lang w:val="en-US"/>
        </w:rPr>
        <w:t>]</w:t>
      </w:r>
      <w:r w:rsidRPr="00EF77D6">
        <w:rPr>
          <w:rFonts w:ascii="Arial" w:hAnsi="Arial" w:cs="Arial"/>
          <w:sz w:val="22"/>
          <w:szCs w:val="22"/>
        </w:rPr>
        <w:t xml:space="preserve">, který je souladný se vzorem uvedeným v příloze Výzvy. Nabídka dílčího plnění nesmí být v rozporu s Rámcovou dohodou a Výzvou Objednatele. Zhotovitel není oprávněn ve své Nabídce </w:t>
      </w:r>
      <w:r w:rsidR="0047429E">
        <w:rPr>
          <w:rFonts w:ascii="Arial" w:hAnsi="Arial" w:cs="Arial"/>
          <w:sz w:val="22"/>
          <w:szCs w:val="22"/>
        </w:rPr>
        <w:t xml:space="preserve">měnit </w:t>
      </w:r>
      <w:r w:rsidRPr="00EF77D6">
        <w:rPr>
          <w:rFonts w:ascii="Arial" w:hAnsi="Arial" w:cs="Arial"/>
          <w:sz w:val="22"/>
          <w:szCs w:val="22"/>
        </w:rPr>
        <w:t xml:space="preserve">smluvní podmínky, které </w:t>
      </w:r>
      <w:r w:rsidR="0047429E">
        <w:rPr>
          <w:rFonts w:ascii="Arial" w:hAnsi="Arial" w:cs="Arial"/>
          <w:sz w:val="22"/>
          <w:szCs w:val="22"/>
        </w:rPr>
        <w:t>byly součástí návrhu Prováděcí smlouvy, který byl součástí Výzvy. Zhotovitel je však oprávněn navrhnout do návrhu Prováděcí smlouvy podrobnější úpravu práv a povinností obou Smluvních stran; takový návrh smluvních podmínek se však nesmí odchylovat od podmínek sjednaných v Rámcové dohodě a v návrhu Prováděcí smlouvy předloženém Objednatelem.</w:t>
      </w:r>
    </w:p>
    <w:p w14:paraId="0656E772" w14:textId="2331162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Souhlasí-li Objednatel s návrhem Prováděcí smlouvy, který je součástí Nabídky zavazuje se tento návrh bez zbytečného odkladu schválit a podepsat; tato Prováděcí smlouva nabývá platnosti dnem jejího podpisu ze strany Objednatele a účinnosti dnem jejího uveřejnění dle zákona č. 340/2015 Sb., o zvláštních podmínkách účinnosti některých smluv, uveřejňování těchto smluv a o registru smluv (zákon o registru smluv), ve znění pozdějších předpisů (dále také jen „</w:t>
      </w:r>
      <w:proofErr w:type="spellStart"/>
      <w:r w:rsidRPr="00EF77D6">
        <w:rPr>
          <w:rFonts w:ascii="Arial" w:hAnsi="Arial" w:cs="Arial"/>
          <w:b/>
          <w:sz w:val="22"/>
          <w:szCs w:val="22"/>
        </w:rPr>
        <w:t>ZoRS</w:t>
      </w:r>
      <w:proofErr w:type="spellEnd"/>
      <w:r w:rsidRPr="00EF77D6">
        <w:rPr>
          <w:rFonts w:ascii="Arial" w:hAnsi="Arial" w:cs="Arial"/>
          <w:sz w:val="22"/>
          <w:szCs w:val="22"/>
        </w:rPr>
        <w:t>“), podléhá-li Prováděcí smlouva povinnosti jejího uveřejnění v registru smluv, a není-li v Prováděcí smlouvě samé uveden pozdější datum účinnosti.</w:t>
      </w:r>
    </w:p>
    <w:p w14:paraId="7E9EFED2" w14:textId="12AB693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Objednatel je oprávněn i bez udání důvodu jakýkoliv návrh Prováděcí smlouvy odmítnout, nebo si vyžádat úpravu návrhu Prováděcí smlouvy podle svých odůvodněných požadavků, a to bez jakýchkoliv nároků vznikajících v této souvislosti Zhotoviteli.</w:t>
      </w:r>
    </w:p>
    <w:p w14:paraId="56E71CD9" w14:textId="675F8A7B"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8" w:name="_Ref450654898"/>
      <w:r w:rsidRPr="00EF77D6">
        <w:rPr>
          <w:rFonts w:ascii="Arial" w:hAnsi="Arial" w:cs="Arial"/>
          <w:sz w:val="22"/>
          <w:szCs w:val="22"/>
        </w:rPr>
        <w:t>Smluvní strany si poskytnou v procesu vystavování Výzvy a tvorby návrhu Prováděcí smlouvy navzájem veškerou nezbytnou součinnost, a to zejména pro účely srozumitelného vymezení všech náležitostí návrhu Prováděcí smlouvy.</w:t>
      </w:r>
      <w:bookmarkEnd w:id="8"/>
    </w:p>
    <w:p w14:paraId="14A8A277" w14:textId="77777777" w:rsidR="00D51EF4" w:rsidRDefault="00D51EF4" w:rsidP="00E36CDC">
      <w:pPr>
        <w:pStyle w:val="Zkladntext2"/>
        <w:tabs>
          <w:tab w:val="left" w:pos="4065"/>
        </w:tabs>
        <w:spacing w:before="120" w:after="120"/>
        <w:rPr>
          <w:rFonts w:ascii="Arial" w:hAnsi="Arial" w:cs="Arial"/>
          <w:b/>
          <w:sz w:val="22"/>
          <w:szCs w:val="22"/>
        </w:rPr>
      </w:pPr>
      <w:bookmarkStart w:id="9" w:name="_Ref357062019"/>
      <w:bookmarkStart w:id="10" w:name="_Ref403374594"/>
      <w:bookmarkStart w:id="11" w:name="_Ref371936020"/>
      <w:bookmarkEnd w:id="9"/>
      <w:bookmarkEnd w:id="10"/>
      <w:bookmarkEnd w:id="11"/>
    </w:p>
    <w:p w14:paraId="372F62CE" w14:textId="242E05FE" w:rsidR="008956FE" w:rsidRPr="000259D0" w:rsidRDefault="008956FE" w:rsidP="00E36CDC">
      <w:pPr>
        <w:pStyle w:val="Zkladntext2"/>
        <w:tabs>
          <w:tab w:val="left" w:pos="4065"/>
        </w:tabs>
        <w:spacing w:before="120" w:after="120"/>
        <w:rPr>
          <w:rFonts w:ascii="Arial" w:hAnsi="Arial" w:cs="Arial"/>
          <w:b/>
          <w:sz w:val="22"/>
          <w:szCs w:val="22"/>
        </w:rPr>
      </w:pPr>
      <w:r w:rsidRPr="000259D0">
        <w:rPr>
          <w:rFonts w:ascii="Arial" w:hAnsi="Arial" w:cs="Arial"/>
          <w:b/>
          <w:sz w:val="22"/>
          <w:szCs w:val="22"/>
        </w:rPr>
        <w:tab/>
      </w:r>
    </w:p>
    <w:p w14:paraId="2FEE3F1F" w14:textId="6A3D914F" w:rsidR="008956FE" w:rsidRPr="000259D0" w:rsidRDefault="008956FE" w:rsidP="00E36CDC">
      <w:pPr>
        <w:pStyle w:val="Zkladntext2"/>
        <w:tabs>
          <w:tab w:val="left" w:pos="851"/>
        </w:tabs>
        <w:spacing w:before="120" w:after="120"/>
        <w:jc w:val="center"/>
        <w:rPr>
          <w:rFonts w:ascii="Arial" w:hAnsi="Arial" w:cs="Arial"/>
          <w:b/>
          <w:sz w:val="22"/>
          <w:szCs w:val="22"/>
        </w:rPr>
      </w:pPr>
      <w:r w:rsidRPr="000259D0">
        <w:rPr>
          <w:rFonts w:ascii="Arial" w:hAnsi="Arial" w:cs="Arial"/>
          <w:b/>
          <w:sz w:val="22"/>
          <w:szCs w:val="22"/>
        </w:rPr>
        <w:lastRenderedPageBreak/>
        <w:t>V. Místo plnění a čas plnění</w:t>
      </w:r>
    </w:p>
    <w:p w14:paraId="61F84A46" w14:textId="3E712796" w:rsidR="008956FE" w:rsidRPr="000259D0" w:rsidRDefault="008956FE" w:rsidP="00E36CDC">
      <w:pPr>
        <w:pStyle w:val="Zkladntext2"/>
        <w:numPr>
          <w:ilvl w:val="0"/>
          <w:numId w:val="7"/>
        </w:numPr>
        <w:tabs>
          <w:tab w:val="left" w:pos="851"/>
        </w:tabs>
        <w:spacing w:before="120" w:after="120"/>
        <w:ind w:left="426"/>
        <w:rPr>
          <w:rFonts w:ascii="Arial" w:hAnsi="Arial" w:cs="Arial"/>
          <w:sz w:val="22"/>
          <w:szCs w:val="22"/>
        </w:rPr>
      </w:pPr>
      <w:r w:rsidRPr="000259D0">
        <w:rPr>
          <w:rFonts w:ascii="Arial" w:hAnsi="Arial" w:cs="Arial"/>
          <w:sz w:val="22"/>
          <w:szCs w:val="22"/>
        </w:rPr>
        <w:t>Místem</w:t>
      </w:r>
      <w:r w:rsidR="0043577F">
        <w:rPr>
          <w:rFonts w:ascii="Arial" w:hAnsi="Arial" w:cs="Arial"/>
          <w:sz w:val="22"/>
          <w:szCs w:val="22"/>
        </w:rPr>
        <w:t xml:space="preserve"> plnění je sídlo</w:t>
      </w:r>
      <w:r w:rsidR="0043577F" w:rsidRPr="0043577F">
        <w:rPr>
          <w:rFonts w:ascii="Arial" w:hAnsi="Arial" w:cs="Arial"/>
          <w:sz w:val="22"/>
          <w:szCs w:val="22"/>
        </w:rPr>
        <w:t xml:space="preserve"> </w:t>
      </w:r>
      <w:r w:rsidR="0043577F">
        <w:rPr>
          <w:rFonts w:ascii="Arial" w:hAnsi="Arial" w:cs="Arial"/>
          <w:sz w:val="22"/>
          <w:szCs w:val="22"/>
        </w:rPr>
        <w:t>Objednatele</w:t>
      </w:r>
      <w:r w:rsidR="0043577F" w:rsidRPr="0043577F">
        <w:rPr>
          <w:rFonts w:ascii="Arial" w:hAnsi="Arial" w:cs="Arial"/>
          <w:sz w:val="22"/>
          <w:szCs w:val="22"/>
        </w:rPr>
        <w:t xml:space="preserve"> na adrese Drážďanská 454/23, Krásné Březno, 40007 Ústí nad Labem</w:t>
      </w:r>
      <w:r w:rsidRPr="000259D0">
        <w:rPr>
          <w:rFonts w:ascii="Arial" w:hAnsi="Arial" w:cs="Arial"/>
          <w:sz w:val="22"/>
          <w:szCs w:val="22"/>
        </w:rPr>
        <w:t>.</w:t>
      </w:r>
    </w:p>
    <w:p w14:paraId="1A35BCD3" w14:textId="68FFDEDA"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Objednatel se zavazuje, že čas plnění určený v příslušné Výzvě pro zpracování:</w:t>
      </w:r>
    </w:p>
    <w:p w14:paraId="71AEC42E" w14:textId="1AF98605" w:rsidR="00EF77D6"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projektové dokumentace pro povolení stavby: nebude kratší než </w:t>
      </w:r>
      <w:r w:rsidR="00E75969" w:rsidRPr="005837C9">
        <w:rPr>
          <w:rFonts w:ascii="Arial" w:hAnsi="Arial" w:cs="Arial"/>
          <w:noProof/>
          <w:sz w:val="22"/>
          <w:szCs w:val="22"/>
        </w:rPr>
        <w:t>16</w:t>
      </w:r>
      <w:r w:rsidRPr="005837C9">
        <w:rPr>
          <w:rFonts w:ascii="Arial" w:hAnsi="Arial" w:cs="Arial"/>
          <w:noProof/>
          <w:sz w:val="22"/>
          <w:szCs w:val="22"/>
        </w:rPr>
        <w:t xml:space="preserve"> týdnů</w:t>
      </w:r>
      <w:r w:rsidRPr="000E418F">
        <w:rPr>
          <w:rFonts w:ascii="Arial" w:hAnsi="Arial" w:cs="Arial"/>
          <w:noProof/>
          <w:sz w:val="22"/>
          <w:szCs w:val="22"/>
        </w:rPr>
        <w:t xml:space="preserve"> od účinnosti příslušné </w:t>
      </w:r>
      <w:r>
        <w:rPr>
          <w:rFonts w:ascii="Arial" w:hAnsi="Arial" w:cs="Arial"/>
          <w:noProof/>
          <w:sz w:val="22"/>
          <w:szCs w:val="22"/>
        </w:rPr>
        <w:t>Prováděcí</w:t>
      </w:r>
      <w:r w:rsidRPr="000E418F">
        <w:rPr>
          <w:rFonts w:ascii="Arial" w:hAnsi="Arial" w:cs="Arial"/>
          <w:noProof/>
          <w:sz w:val="22"/>
          <w:szCs w:val="22"/>
        </w:rPr>
        <w:t xml:space="preserve"> smlouvy</w:t>
      </w:r>
      <w:r>
        <w:rPr>
          <w:rFonts w:ascii="Arial" w:hAnsi="Arial" w:cs="Arial"/>
          <w:noProof/>
          <w:sz w:val="22"/>
          <w:szCs w:val="22"/>
        </w:rPr>
        <w:t>,</w:t>
      </w:r>
    </w:p>
    <w:p w14:paraId="4999FEC7" w14:textId="490A55AB"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dokumentace pro provádění stavby, včetně </w:t>
      </w:r>
      <w:r>
        <w:rPr>
          <w:rFonts w:ascii="Arial" w:hAnsi="Arial" w:cs="Arial"/>
          <w:noProof/>
          <w:sz w:val="22"/>
          <w:szCs w:val="22"/>
        </w:rPr>
        <w:t>S</w:t>
      </w:r>
      <w:r w:rsidRPr="000E418F">
        <w:rPr>
          <w:rFonts w:ascii="Arial" w:hAnsi="Arial" w:cs="Arial"/>
          <w:noProof/>
          <w:sz w:val="22"/>
          <w:szCs w:val="22"/>
        </w:rPr>
        <w:t xml:space="preserve">oupisu prací a dokumentace technologického vybavení: nebude kratší než </w:t>
      </w:r>
      <w:r w:rsidR="00E75969" w:rsidRPr="005837C9">
        <w:rPr>
          <w:rFonts w:ascii="Arial" w:hAnsi="Arial" w:cs="Arial"/>
          <w:noProof/>
          <w:sz w:val="22"/>
          <w:szCs w:val="22"/>
        </w:rPr>
        <w:t>16</w:t>
      </w:r>
      <w:r w:rsidRPr="005837C9">
        <w:rPr>
          <w:rFonts w:ascii="Arial" w:hAnsi="Arial" w:cs="Arial"/>
          <w:noProof/>
          <w:sz w:val="22"/>
          <w:szCs w:val="22"/>
        </w:rPr>
        <w:t xml:space="preserve"> týdnů</w:t>
      </w:r>
      <w:r w:rsidRPr="000E418F">
        <w:rPr>
          <w:rFonts w:ascii="Arial" w:hAnsi="Arial" w:cs="Arial"/>
          <w:noProof/>
          <w:sz w:val="22"/>
          <w:szCs w:val="22"/>
        </w:rPr>
        <w:t xml:space="preserve"> od účinnosti příslušné Prováděcí smlouvy</w:t>
      </w:r>
      <w:r>
        <w:rPr>
          <w:rFonts w:ascii="Arial" w:hAnsi="Arial" w:cs="Arial"/>
          <w:noProof/>
          <w:sz w:val="22"/>
          <w:szCs w:val="22"/>
        </w:rPr>
        <w:t>,</w:t>
      </w:r>
    </w:p>
    <w:p w14:paraId="7B6E3D13" w14:textId="15526646"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bookmarkStart w:id="12" w:name="_Hlk206829573"/>
      <w:r>
        <w:rPr>
          <w:rFonts w:ascii="Arial" w:hAnsi="Arial" w:cs="Arial"/>
          <w:noProof/>
          <w:sz w:val="22"/>
          <w:szCs w:val="22"/>
        </w:rPr>
        <w:t xml:space="preserve">dokumentace skutečného provedení stavby: nebude kratší než </w:t>
      </w:r>
      <w:r w:rsidR="00E75969" w:rsidRPr="005837C9">
        <w:rPr>
          <w:rFonts w:ascii="Arial" w:hAnsi="Arial" w:cs="Arial"/>
          <w:noProof/>
          <w:sz w:val="22"/>
          <w:szCs w:val="22"/>
        </w:rPr>
        <w:t>6</w:t>
      </w:r>
      <w:r w:rsidRPr="005837C9">
        <w:rPr>
          <w:rFonts w:ascii="Arial" w:hAnsi="Arial" w:cs="Arial"/>
          <w:noProof/>
          <w:sz w:val="22"/>
          <w:szCs w:val="22"/>
        </w:rPr>
        <w:t xml:space="preserve"> týdnů</w:t>
      </w:r>
      <w:r w:rsidRPr="000E418F">
        <w:rPr>
          <w:rFonts w:ascii="Arial" w:hAnsi="Arial" w:cs="Arial"/>
          <w:noProof/>
          <w:sz w:val="22"/>
          <w:szCs w:val="22"/>
        </w:rPr>
        <w:t xml:space="preserve"> od</w:t>
      </w:r>
      <w:r>
        <w:rPr>
          <w:rFonts w:ascii="Arial" w:hAnsi="Arial" w:cs="Arial"/>
          <w:noProof/>
          <w:sz w:val="22"/>
          <w:szCs w:val="22"/>
        </w:rPr>
        <w:t xml:space="preserve"> akceptace stavby Objednatelem.</w:t>
      </w:r>
      <w:bookmarkEnd w:id="12"/>
    </w:p>
    <w:p w14:paraId="7D590999" w14:textId="690E6FA8" w:rsidR="00B6186C" w:rsidRPr="00B6186C" w:rsidRDefault="00B6186C" w:rsidP="00B6186C">
      <w:pPr>
        <w:pStyle w:val="Odstavecseseznamem"/>
        <w:numPr>
          <w:ilvl w:val="0"/>
          <w:numId w:val="7"/>
        </w:numPr>
        <w:spacing w:before="120" w:after="120"/>
        <w:jc w:val="both"/>
        <w:rPr>
          <w:rFonts w:ascii="Arial" w:hAnsi="Arial" w:cs="Arial"/>
          <w:noProof/>
          <w:sz w:val="22"/>
          <w:szCs w:val="22"/>
        </w:rPr>
      </w:pPr>
      <w:r>
        <w:rPr>
          <w:rFonts w:ascii="Arial" w:hAnsi="Arial" w:cs="Arial"/>
          <w:noProof/>
          <w:sz w:val="22"/>
          <w:szCs w:val="22"/>
        </w:rPr>
        <w:t>Dílčí plnění dle čl. II odst. 2</w:t>
      </w:r>
      <w:r w:rsidRPr="00B6186C">
        <w:rPr>
          <w:rFonts w:ascii="Arial" w:hAnsi="Arial" w:cs="Arial"/>
          <w:noProof/>
          <w:sz w:val="22"/>
          <w:szCs w:val="22"/>
        </w:rPr>
        <w:t>:</w:t>
      </w:r>
    </w:p>
    <w:p w14:paraId="5BD22752" w14:textId="092EFB20" w:rsid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b) </w:t>
      </w:r>
      <w:r w:rsidRPr="00B6186C">
        <w:rPr>
          <w:rFonts w:ascii="Arial" w:hAnsi="Arial" w:cs="Arial"/>
          <w:noProof/>
          <w:sz w:val="22"/>
          <w:szCs w:val="22"/>
        </w:rPr>
        <w:t>bude poskytováno průběžně v období od uzavření příslušné Prováděcí smlouvy až do právní moci povolení záměru;</w:t>
      </w:r>
    </w:p>
    <w:p w14:paraId="283B4EA1" w14:textId="7CE88361" w:rsidR="00B6186C" w:rsidRP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d) </w:t>
      </w:r>
      <w:r w:rsidRPr="00B6186C">
        <w:rPr>
          <w:rFonts w:ascii="Arial" w:hAnsi="Arial" w:cs="Arial"/>
          <w:noProof/>
          <w:sz w:val="22"/>
          <w:szCs w:val="22"/>
        </w:rPr>
        <w:t xml:space="preserve">bude poskytováno průběžně v období od uzavření příslušné Prováděcí smlouvy </w:t>
      </w:r>
      <w:r>
        <w:rPr>
          <w:rFonts w:ascii="Arial" w:hAnsi="Arial" w:cs="Arial"/>
          <w:noProof/>
          <w:sz w:val="22"/>
          <w:szCs w:val="22"/>
        </w:rPr>
        <w:t xml:space="preserve">až </w:t>
      </w:r>
      <w:r w:rsidRPr="00B6186C">
        <w:rPr>
          <w:rFonts w:ascii="Arial" w:hAnsi="Arial" w:cs="Arial"/>
          <w:noProof/>
          <w:sz w:val="22"/>
          <w:szCs w:val="22"/>
        </w:rPr>
        <w:t>do skončení zadávacího řízení na zhotovitele stavby;</w:t>
      </w:r>
    </w:p>
    <w:p w14:paraId="39CB5D08" w14:textId="3F3C5AC2" w:rsidR="00B6186C" w:rsidRDefault="00B6186C" w:rsidP="00B6186C">
      <w:pPr>
        <w:pStyle w:val="Odstavecseseznamem"/>
        <w:numPr>
          <w:ilvl w:val="1"/>
          <w:numId w:val="7"/>
        </w:numPr>
        <w:spacing w:before="120" w:after="120"/>
        <w:contextualSpacing w:val="0"/>
        <w:jc w:val="both"/>
        <w:rPr>
          <w:rFonts w:ascii="Arial" w:hAnsi="Arial" w:cs="Arial"/>
          <w:noProof/>
          <w:sz w:val="22"/>
          <w:szCs w:val="22"/>
        </w:rPr>
      </w:pPr>
      <w:r>
        <w:rPr>
          <w:rFonts w:ascii="Arial" w:hAnsi="Arial" w:cs="Arial"/>
          <w:noProof/>
          <w:sz w:val="22"/>
          <w:szCs w:val="22"/>
        </w:rPr>
        <w:t xml:space="preserve">písm. e) </w:t>
      </w:r>
      <w:r w:rsidRPr="00B6186C">
        <w:rPr>
          <w:rFonts w:ascii="Arial" w:hAnsi="Arial" w:cs="Arial"/>
          <w:noProof/>
          <w:sz w:val="22"/>
          <w:szCs w:val="22"/>
        </w:rPr>
        <w:t>bude poskytováno průběžně v období od uzavření příslušné Prováděcí smlouvy až do provedení daného stavebního záměru a zpracování dokumentace skutečného provedení stavby.</w:t>
      </w:r>
    </w:p>
    <w:p w14:paraId="6E414331" w14:textId="5C260645"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Dílčí plnění mající povahu díla (např. projektové dokumentace, Soupis prací)</w:t>
      </w:r>
      <w:r w:rsidRPr="00EF77D6">
        <w:rPr>
          <w:rFonts w:ascii="Arial" w:hAnsi="Arial" w:cs="Arial"/>
          <w:noProof/>
          <w:sz w:val="22"/>
          <w:szCs w:val="22"/>
        </w:rPr>
        <w:t xml:space="preserve"> musí být provedeny v souladu s Harmonogramem uvedeným v příslušné Prováděcí smlouvě a předány Objednateli v termínu sjednaném v příslušné Prováděcí smlouvě.</w:t>
      </w:r>
    </w:p>
    <w:p w14:paraId="68D11109" w14:textId="00DC5A99" w:rsidR="008956FE" w:rsidRPr="000259D0" w:rsidRDefault="008956FE" w:rsidP="00E36CDC">
      <w:pPr>
        <w:pStyle w:val="Odstavecseseznamem"/>
        <w:numPr>
          <w:ilvl w:val="0"/>
          <w:numId w:val="7"/>
        </w:numPr>
        <w:spacing w:before="120" w:after="120"/>
        <w:ind w:left="425" w:hanging="425"/>
        <w:contextualSpacing w:val="0"/>
        <w:jc w:val="both"/>
        <w:rPr>
          <w:rFonts w:ascii="Arial" w:hAnsi="Arial" w:cs="Arial"/>
          <w:noProof/>
          <w:sz w:val="22"/>
          <w:szCs w:val="22"/>
        </w:rPr>
      </w:pPr>
      <w:r w:rsidRPr="000259D0">
        <w:rPr>
          <w:rFonts w:ascii="Arial" w:hAnsi="Arial" w:cs="Arial"/>
          <w:noProof/>
          <w:sz w:val="22"/>
          <w:szCs w:val="22"/>
        </w:rPr>
        <w:t xml:space="preserve">Zhotovitel je povinen předat </w:t>
      </w:r>
      <w:r w:rsidR="000F6995">
        <w:rPr>
          <w:rFonts w:ascii="Arial" w:hAnsi="Arial" w:cs="Arial"/>
          <w:noProof/>
          <w:sz w:val="22"/>
          <w:szCs w:val="22"/>
        </w:rPr>
        <w:t xml:space="preserve">Dílčí plnění mající charakter díla (dále též </w:t>
      </w:r>
      <w:r w:rsidR="000F6995" w:rsidRPr="000F6995">
        <w:rPr>
          <w:rFonts w:ascii="Arial" w:hAnsi="Arial" w:cs="Arial"/>
          <w:b/>
          <w:bCs/>
          <w:noProof/>
          <w:sz w:val="22"/>
          <w:szCs w:val="22"/>
        </w:rPr>
        <w:t>„Dílo“</w:t>
      </w:r>
      <w:r w:rsidR="000F6995">
        <w:rPr>
          <w:rFonts w:ascii="Arial" w:hAnsi="Arial" w:cs="Arial"/>
          <w:noProof/>
          <w:sz w:val="22"/>
          <w:szCs w:val="22"/>
        </w:rPr>
        <w:t xml:space="preserve">) </w:t>
      </w:r>
      <w:r w:rsidRPr="000259D0">
        <w:rPr>
          <w:rFonts w:ascii="Arial" w:hAnsi="Arial" w:cs="Arial"/>
          <w:noProof/>
          <w:sz w:val="22"/>
          <w:szCs w:val="22"/>
        </w:rPr>
        <w:t>bez vad a nedodělků Objednateli v termínu stanoven</w:t>
      </w:r>
      <w:r w:rsidR="00B23F0D">
        <w:rPr>
          <w:rFonts w:ascii="Arial" w:hAnsi="Arial" w:cs="Arial"/>
          <w:noProof/>
          <w:sz w:val="22"/>
          <w:szCs w:val="22"/>
        </w:rPr>
        <w:t>é</w:t>
      </w:r>
      <w:r w:rsidRPr="000259D0">
        <w:rPr>
          <w:rFonts w:ascii="Arial" w:hAnsi="Arial" w:cs="Arial"/>
          <w:noProof/>
          <w:sz w:val="22"/>
          <w:szCs w:val="22"/>
        </w:rPr>
        <w:t>m v</w:t>
      </w:r>
      <w:r w:rsidR="000F6995">
        <w:rPr>
          <w:rFonts w:ascii="Arial" w:hAnsi="Arial" w:cs="Arial"/>
          <w:noProof/>
          <w:sz w:val="22"/>
          <w:szCs w:val="22"/>
        </w:rPr>
        <w:t> příslušné Prováděcí smlouvě</w:t>
      </w:r>
      <w:r w:rsidRPr="000259D0">
        <w:rPr>
          <w:rFonts w:ascii="Arial" w:hAnsi="Arial" w:cs="Arial"/>
          <w:noProof/>
          <w:sz w:val="22"/>
          <w:szCs w:val="22"/>
        </w:rPr>
        <w:t xml:space="preserve">. O předání a převzetí </w:t>
      </w:r>
      <w:r w:rsidR="000F6995">
        <w:rPr>
          <w:rFonts w:ascii="Arial" w:hAnsi="Arial" w:cs="Arial"/>
          <w:noProof/>
          <w:sz w:val="22"/>
          <w:szCs w:val="22"/>
        </w:rPr>
        <w:t xml:space="preserve">Díla či jeho jednotlivých etap, byly-li takové etapy sjednány v Prováděcí smlouvě </w:t>
      </w:r>
      <w:r w:rsidR="0043577F">
        <w:rPr>
          <w:rFonts w:ascii="Arial" w:hAnsi="Arial" w:cs="Arial"/>
          <w:noProof/>
          <w:sz w:val="22"/>
          <w:szCs w:val="22"/>
        </w:rPr>
        <w:t xml:space="preserve">(dále též </w:t>
      </w:r>
      <w:r w:rsidR="0043577F" w:rsidRPr="005E5C0F">
        <w:rPr>
          <w:rFonts w:ascii="Arial" w:hAnsi="Arial" w:cs="Arial"/>
          <w:b/>
          <w:bCs/>
          <w:noProof/>
          <w:sz w:val="22"/>
          <w:szCs w:val="22"/>
        </w:rPr>
        <w:t>„dílčí části Díla“</w:t>
      </w:r>
      <w:r w:rsidR="0043577F">
        <w:rPr>
          <w:rFonts w:ascii="Arial" w:hAnsi="Arial" w:cs="Arial"/>
          <w:noProof/>
          <w:sz w:val="22"/>
          <w:szCs w:val="22"/>
        </w:rPr>
        <w:t>)</w:t>
      </w:r>
      <w:r w:rsidR="000F6995">
        <w:rPr>
          <w:rFonts w:ascii="Arial" w:hAnsi="Arial" w:cs="Arial"/>
          <w:noProof/>
          <w:sz w:val="22"/>
          <w:szCs w:val="22"/>
        </w:rPr>
        <w:t>,</w:t>
      </w:r>
      <w:r w:rsidR="0043577F">
        <w:rPr>
          <w:rFonts w:ascii="Arial" w:hAnsi="Arial" w:cs="Arial"/>
          <w:noProof/>
          <w:sz w:val="22"/>
          <w:szCs w:val="22"/>
        </w:rPr>
        <w:t xml:space="preserve"> </w:t>
      </w:r>
      <w:r w:rsidRPr="000259D0">
        <w:rPr>
          <w:rFonts w:ascii="Arial" w:hAnsi="Arial" w:cs="Arial"/>
          <w:noProof/>
          <w:sz w:val="22"/>
          <w:szCs w:val="22"/>
        </w:rPr>
        <w:t>bude sepsán předávací protokol.</w:t>
      </w:r>
    </w:p>
    <w:p w14:paraId="6133D02F" w14:textId="441739FB" w:rsidR="008956FE" w:rsidRPr="000259D0" w:rsidRDefault="008956FE" w:rsidP="00E36CDC">
      <w:pPr>
        <w:pStyle w:val="Zkladntext2"/>
        <w:numPr>
          <w:ilvl w:val="0"/>
          <w:numId w:val="7"/>
        </w:numPr>
        <w:spacing w:before="120" w:after="120"/>
        <w:ind w:left="426"/>
        <w:rPr>
          <w:rFonts w:ascii="Arial" w:hAnsi="Arial" w:cs="Arial"/>
          <w:bCs/>
          <w:sz w:val="22"/>
          <w:szCs w:val="22"/>
        </w:rPr>
      </w:pPr>
      <w:r w:rsidRPr="000259D0">
        <w:rPr>
          <w:rFonts w:ascii="Arial" w:hAnsi="Arial" w:cs="Arial"/>
          <w:bCs/>
          <w:sz w:val="22"/>
          <w:szCs w:val="22"/>
        </w:rPr>
        <w:t xml:space="preserve">Objednatel je povinen do čtrnácti (14) dnů od </w:t>
      </w:r>
      <w:r w:rsidR="0043577F">
        <w:rPr>
          <w:rFonts w:ascii="Arial" w:hAnsi="Arial" w:cs="Arial"/>
          <w:bCs/>
          <w:sz w:val="22"/>
          <w:szCs w:val="22"/>
        </w:rPr>
        <w:t>vystavení předávacího protokolu</w:t>
      </w:r>
      <w:r w:rsidRPr="000259D0">
        <w:rPr>
          <w:rFonts w:ascii="Arial" w:hAnsi="Arial" w:cs="Arial"/>
          <w:bCs/>
          <w:sz w:val="22"/>
          <w:szCs w:val="22"/>
        </w:rPr>
        <w:t xml:space="preserve"> buď: </w:t>
      </w:r>
    </w:p>
    <w:p w14:paraId="1BC68E3E" w14:textId="12B101C8"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vydat potvrzení o převzetí, v němž bude uvedeno datum, k němuž byl</w:t>
      </w:r>
      <w:r w:rsidR="0043577F">
        <w:rPr>
          <w:rFonts w:ascii="Arial" w:hAnsi="Arial" w:cs="Arial"/>
          <w:bCs/>
          <w:sz w:val="22"/>
          <w:szCs w:val="22"/>
        </w:rPr>
        <w:t>a</w:t>
      </w:r>
      <w:r w:rsidRPr="000259D0">
        <w:rPr>
          <w:rFonts w:ascii="Arial" w:hAnsi="Arial" w:cs="Arial"/>
          <w:bCs/>
          <w:sz w:val="22"/>
          <w:szCs w:val="22"/>
        </w:rPr>
        <w:t xml:space="preserve">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Zhotovitelem dokončen</w:t>
      </w:r>
      <w:r w:rsidR="00B23F0D">
        <w:rPr>
          <w:rFonts w:ascii="Arial" w:hAnsi="Arial" w:cs="Arial"/>
          <w:bCs/>
          <w:sz w:val="22"/>
          <w:szCs w:val="22"/>
        </w:rPr>
        <w:t>a</w:t>
      </w:r>
      <w:r w:rsidRPr="000259D0">
        <w:rPr>
          <w:rFonts w:ascii="Arial" w:hAnsi="Arial" w:cs="Arial"/>
          <w:bCs/>
          <w:sz w:val="22"/>
          <w:szCs w:val="22"/>
        </w:rPr>
        <w:t xml:space="preserve">, a veškeré případné ojedinělé nebo drobné vady a nedodělky včetně </w:t>
      </w:r>
      <w:r w:rsidR="005A4100">
        <w:rPr>
          <w:rFonts w:ascii="Arial" w:hAnsi="Arial" w:cs="Arial"/>
          <w:bCs/>
          <w:sz w:val="22"/>
          <w:szCs w:val="22"/>
        </w:rPr>
        <w:t xml:space="preserve">přiměřené </w:t>
      </w:r>
      <w:r w:rsidRPr="000259D0">
        <w:rPr>
          <w:rFonts w:ascii="Arial" w:hAnsi="Arial" w:cs="Arial"/>
          <w:bCs/>
          <w:sz w:val="22"/>
          <w:szCs w:val="22"/>
        </w:rPr>
        <w:t xml:space="preserve">doby pro jejich odstranění; </w:t>
      </w:r>
    </w:p>
    <w:p w14:paraId="2B4B9AF8" w14:textId="3DB1E047"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 xml:space="preserve">odmítnout vydání potvrzení o převzetí; a současně uvést vady a nedodělky, pro které   není možné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považovat za dokončen</w:t>
      </w:r>
      <w:r w:rsidR="00B23F0D">
        <w:rPr>
          <w:rFonts w:ascii="Arial" w:hAnsi="Arial" w:cs="Arial"/>
          <w:bCs/>
          <w:sz w:val="22"/>
          <w:szCs w:val="22"/>
        </w:rPr>
        <w:t>ou</w:t>
      </w:r>
      <w:r w:rsidRPr="000259D0">
        <w:rPr>
          <w:rFonts w:ascii="Arial" w:hAnsi="Arial" w:cs="Arial"/>
          <w:bCs/>
          <w:sz w:val="22"/>
          <w:szCs w:val="22"/>
        </w:rPr>
        <w:t xml:space="preserve"> pro účely jeho převzetí. </w:t>
      </w:r>
    </w:p>
    <w:p w14:paraId="0E84E9A6" w14:textId="64659553" w:rsidR="008956FE" w:rsidRPr="000259D0" w:rsidRDefault="008956FE" w:rsidP="00E36CDC">
      <w:pPr>
        <w:numPr>
          <w:ilvl w:val="0"/>
          <w:numId w:val="7"/>
        </w:numPr>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Při předání a převzetí </w:t>
      </w:r>
      <w:r w:rsidR="00B23F0D">
        <w:rPr>
          <w:rFonts w:ascii="Arial" w:hAnsi="Arial" w:cs="Arial"/>
          <w:sz w:val="22"/>
          <w:szCs w:val="22"/>
        </w:rPr>
        <w:t xml:space="preserve">příslušné dílčí části </w:t>
      </w:r>
      <w:r w:rsidRPr="000259D0">
        <w:rPr>
          <w:rFonts w:ascii="Arial" w:hAnsi="Arial" w:cs="Arial"/>
          <w:sz w:val="22"/>
          <w:szCs w:val="22"/>
        </w:rPr>
        <w:t xml:space="preserve">Díla je Zhotovitel povinen předat Objednateli veškeré dokumenty, plány a jiné listiny, které Zhotovitel získal nebo měl získat v souvislosti s </w:t>
      </w:r>
      <w:r w:rsidR="00B23F0D">
        <w:rPr>
          <w:rFonts w:ascii="Arial" w:hAnsi="Arial" w:cs="Arial"/>
          <w:sz w:val="22"/>
          <w:szCs w:val="22"/>
        </w:rPr>
        <w:t>D</w:t>
      </w:r>
      <w:r w:rsidRPr="000259D0">
        <w:rPr>
          <w:rFonts w:ascii="Arial" w:hAnsi="Arial" w:cs="Arial"/>
          <w:sz w:val="22"/>
          <w:szCs w:val="22"/>
        </w:rPr>
        <w:t>ílem či jeho provedením.</w:t>
      </w:r>
    </w:p>
    <w:p w14:paraId="1C0438B5" w14:textId="2B3488F3" w:rsidR="008956FE" w:rsidRPr="000259D0"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Řádné dokončení Díla je závislé na řádném a včasném splnění součinnosti Smluvních stran uvedené v čl. VII této </w:t>
      </w:r>
      <w:r w:rsidR="005C0411">
        <w:rPr>
          <w:rFonts w:ascii="Arial" w:hAnsi="Arial" w:cs="Arial"/>
          <w:noProof/>
          <w:sz w:val="22"/>
          <w:szCs w:val="22"/>
        </w:rPr>
        <w:t>Rámcové dohody</w:t>
      </w:r>
      <w:r w:rsidRPr="000259D0">
        <w:rPr>
          <w:rFonts w:ascii="Arial" w:hAnsi="Arial" w:cs="Arial"/>
          <w:noProof/>
          <w:sz w:val="22"/>
          <w:szCs w:val="22"/>
        </w:rPr>
        <w:t>. Po dobu prodlení Objednatele s poskytnutím sjednaných součinností</w:t>
      </w:r>
      <w:r w:rsidR="00B23F0D">
        <w:rPr>
          <w:rFonts w:ascii="Arial" w:hAnsi="Arial" w:cs="Arial"/>
          <w:noProof/>
          <w:sz w:val="22"/>
          <w:szCs w:val="22"/>
        </w:rPr>
        <w:t>, které brání Zhotoviteli v pokračováním s řádným prováděním Díla,</w:t>
      </w:r>
      <w:r w:rsidRPr="000259D0">
        <w:rPr>
          <w:rFonts w:ascii="Arial" w:hAnsi="Arial" w:cs="Arial"/>
          <w:noProof/>
          <w:sz w:val="22"/>
          <w:szCs w:val="22"/>
        </w:rPr>
        <w:t xml:space="preserve"> není Zhotovitel v prodlení s plněním předmětu této </w:t>
      </w:r>
      <w:r w:rsidR="005C0411">
        <w:rPr>
          <w:rFonts w:ascii="Arial" w:hAnsi="Arial" w:cs="Arial"/>
          <w:noProof/>
          <w:sz w:val="22"/>
          <w:szCs w:val="22"/>
        </w:rPr>
        <w:t>Rámcové dohody</w:t>
      </w:r>
      <w:r w:rsidRPr="000259D0">
        <w:rPr>
          <w:rFonts w:ascii="Arial" w:hAnsi="Arial" w:cs="Arial"/>
          <w:noProof/>
          <w:sz w:val="22"/>
          <w:szCs w:val="22"/>
        </w:rPr>
        <w:t xml:space="preserve">. </w:t>
      </w:r>
    </w:p>
    <w:p w14:paraId="69004275" w14:textId="342FFC7D" w:rsidR="008956FE"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Při předání a převzetí Díla bude na základě kontroly provedené Objednatelem protokolárně ověřeno, zda poskytnuté plnění dle </w:t>
      </w:r>
      <w:r w:rsidR="000F6995">
        <w:rPr>
          <w:rFonts w:ascii="Arial" w:hAnsi="Arial" w:cs="Arial"/>
          <w:noProof/>
          <w:sz w:val="22"/>
          <w:szCs w:val="22"/>
        </w:rPr>
        <w:t>příslušné Prováděcí smlouvy</w:t>
      </w:r>
      <w:r w:rsidRPr="000259D0">
        <w:rPr>
          <w:rFonts w:ascii="Arial" w:hAnsi="Arial" w:cs="Arial"/>
          <w:noProof/>
          <w:sz w:val="22"/>
          <w:szCs w:val="22"/>
        </w:rPr>
        <w:t xml:space="preserve"> vedlo k výsledku, ke kterému se Smluvní strany zavázaly touto </w:t>
      </w:r>
      <w:r w:rsidR="005C0411">
        <w:rPr>
          <w:rFonts w:ascii="Arial" w:hAnsi="Arial" w:cs="Arial"/>
          <w:noProof/>
          <w:sz w:val="22"/>
          <w:szCs w:val="22"/>
        </w:rPr>
        <w:t>Rámcovou dohodou</w:t>
      </w:r>
      <w:r w:rsidR="000F6995">
        <w:rPr>
          <w:rFonts w:ascii="Arial" w:hAnsi="Arial" w:cs="Arial"/>
          <w:noProof/>
          <w:sz w:val="22"/>
          <w:szCs w:val="22"/>
        </w:rPr>
        <w:t xml:space="preserve"> a Prováděcí smlouvou</w:t>
      </w:r>
      <w:r w:rsidRPr="000259D0">
        <w:rPr>
          <w:rFonts w:ascii="Arial" w:hAnsi="Arial" w:cs="Arial"/>
          <w:noProof/>
          <w:sz w:val="22"/>
          <w:szCs w:val="22"/>
        </w:rPr>
        <w:t xml:space="preserve">, a to porovnáním skutečného rozsahu provedených prací na </w:t>
      </w:r>
      <w:r w:rsidR="000F6995">
        <w:rPr>
          <w:rFonts w:ascii="Arial" w:hAnsi="Arial" w:cs="Arial"/>
          <w:noProof/>
          <w:sz w:val="22"/>
          <w:szCs w:val="22"/>
        </w:rPr>
        <w:t>D</w:t>
      </w:r>
      <w:r w:rsidRPr="000259D0">
        <w:rPr>
          <w:rFonts w:ascii="Arial" w:hAnsi="Arial" w:cs="Arial"/>
          <w:noProof/>
          <w:sz w:val="22"/>
          <w:szCs w:val="22"/>
        </w:rPr>
        <w:t xml:space="preserve">íle a jejich vlastností s jejich závaznou specifikací uvedenou v této </w:t>
      </w:r>
      <w:r w:rsidR="005C0411">
        <w:rPr>
          <w:rFonts w:ascii="Arial" w:hAnsi="Arial" w:cs="Arial"/>
          <w:noProof/>
          <w:sz w:val="22"/>
          <w:szCs w:val="22"/>
        </w:rPr>
        <w:t>Rámcové dohodě</w:t>
      </w:r>
      <w:r w:rsidRPr="000259D0">
        <w:rPr>
          <w:rFonts w:ascii="Arial" w:hAnsi="Arial" w:cs="Arial"/>
          <w:noProof/>
          <w:sz w:val="22"/>
          <w:szCs w:val="22"/>
        </w:rPr>
        <w:t>.</w:t>
      </w:r>
    </w:p>
    <w:p w14:paraId="192BF81B" w14:textId="3BE1CDAE" w:rsidR="00D422E0" w:rsidRPr="000259D0" w:rsidRDefault="00D422E0" w:rsidP="00E36CDC">
      <w:pPr>
        <w:pStyle w:val="RLTextlnkuslovan"/>
        <w:numPr>
          <w:ilvl w:val="0"/>
          <w:numId w:val="59"/>
        </w:numPr>
        <w:spacing w:before="120" w:line="240" w:lineRule="auto"/>
        <w:rPr>
          <w:rFonts w:ascii="Arial" w:hAnsi="Arial" w:cs="Arial"/>
          <w:szCs w:val="22"/>
          <w:lang w:eastAsia="en-US"/>
        </w:rPr>
      </w:pPr>
      <w:r w:rsidRPr="000259D0">
        <w:rPr>
          <w:rFonts w:ascii="Arial" w:hAnsi="Arial" w:cs="Arial"/>
          <w:iCs/>
          <w:color w:val="000000"/>
          <w:szCs w:val="22"/>
        </w:rPr>
        <w:t xml:space="preserve">Veškeré termíny dle </w:t>
      </w:r>
      <w:r w:rsidR="005C0411">
        <w:rPr>
          <w:rFonts w:ascii="Arial" w:hAnsi="Arial" w:cs="Arial"/>
          <w:iCs/>
          <w:color w:val="000000"/>
          <w:szCs w:val="22"/>
        </w:rPr>
        <w:t>Rámcové dohody</w:t>
      </w:r>
      <w:r w:rsidRPr="000259D0">
        <w:rPr>
          <w:rFonts w:ascii="Arial" w:hAnsi="Arial" w:cs="Arial"/>
          <w:iCs/>
          <w:color w:val="000000"/>
          <w:szCs w:val="22"/>
        </w:rPr>
        <w:t xml:space="preserve"> </w:t>
      </w:r>
      <w:r w:rsidR="000F6995">
        <w:rPr>
          <w:rFonts w:ascii="Arial" w:hAnsi="Arial" w:cs="Arial"/>
          <w:iCs/>
          <w:color w:val="000000"/>
          <w:szCs w:val="22"/>
        </w:rPr>
        <w:t xml:space="preserve">a Prováděcí smlouvy </w:t>
      </w:r>
      <w:r w:rsidRPr="000259D0">
        <w:rPr>
          <w:rFonts w:ascii="Arial" w:hAnsi="Arial" w:cs="Arial"/>
          <w:iCs/>
          <w:color w:val="000000"/>
          <w:szCs w:val="22"/>
        </w:rPr>
        <w:t xml:space="preserve">mohou být po dohodě (pouze písemným dodatkem k </w:t>
      </w:r>
      <w:r w:rsidR="005C0411">
        <w:rPr>
          <w:rFonts w:ascii="Arial" w:hAnsi="Arial" w:cs="Arial"/>
          <w:iCs/>
          <w:color w:val="000000"/>
          <w:szCs w:val="22"/>
        </w:rPr>
        <w:t>Rámcové dohodě</w:t>
      </w:r>
      <w:r w:rsidR="000F6995">
        <w:rPr>
          <w:rFonts w:ascii="Arial" w:hAnsi="Arial" w:cs="Arial"/>
          <w:iCs/>
          <w:color w:val="000000"/>
          <w:szCs w:val="22"/>
        </w:rPr>
        <w:t xml:space="preserve"> nebo Prováděcí smlouvě</w:t>
      </w:r>
      <w:r w:rsidRPr="000259D0">
        <w:rPr>
          <w:rFonts w:ascii="Arial" w:hAnsi="Arial" w:cs="Arial"/>
          <w:iCs/>
          <w:color w:val="000000"/>
          <w:szCs w:val="22"/>
        </w:rPr>
        <w:t xml:space="preserve">) přiměřeně prodlouženy v důsledku mimořádných nepředvídatelných a nepřekonatelných překážek vzniklých nezávisle na vůli stran </w:t>
      </w:r>
      <w:r w:rsidR="005C0411">
        <w:rPr>
          <w:rFonts w:ascii="Arial" w:hAnsi="Arial" w:cs="Arial"/>
          <w:iCs/>
          <w:color w:val="000000"/>
          <w:szCs w:val="22"/>
        </w:rPr>
        <w:t>Rámcové dohody</w:t>
      </w:r>
      <w:r w:rsidRPr="000259D0">
        <w:rPr>
          <w:rFonts w:ascii="Arial" w:hAnsi="Arial" w:cs="Arial"/>
          <w:iCs/>
          <w:color w:val="000000"/>
          <w:szCs w:val="22"/>
        </w:rPr>
        <w:t xml:space="preserve">, a to max. o dobu trvání takových </w:t>
      </w:r>
      <w:r w:rsidRPr="000259D0">
        <w:rPr>
          <w:rFonts w:ascii="Arial" w:hAnsi="Arial" w:cs="Arial"/>
          <w:iCs/>
          <w:color w:val="000000"/>
          <w:szCs w:val="22"/>
        </w:rPr>
        <w:lastRenderedPageBreak/>
        <w:t xml:space="preserve">překážek.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Prodloužení se považuje za vyhrazenou změnu. Za takové překážky se považují zejména, nikoliv však výlučně:</w:t>
      </w:r>
    </w:p>
    <w:p w14:paraId="46D9D27D"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ze strany dotčených orgánů státní správy, ze strany vlastníků nebo správců dotčených parcel či budov, ze strany vlastníků (správců) inženýrských sítí, popř. vlastníků dotčených objektů, které objektivně znemožňují nebo podstatně omezují provádění Díla, a kterým Zhotovitel jednající s náležitou péčí nemohl zabránit.</w:t>
      </w:r>
    </w:p>
    <w:p w14:paraId="2D6CE578" w14:textId="77777777" w:rsidR="00D422E0" w:rsidRPr="000259D0" w:rsidRDefault="00D422E0" w:rsidP="00E36CDC">
      <w:pPr>
        <w:pStyle w:val="RLTextlnkuslovan"/>
        <w:numPr>
          <w:ilvl w:val="0"/>
          <w:numId w:val="0"/>
        </w:numPr>
        <w:spacing w:before="120" w:line="240" w:lineRule="auto"/>
        <w:ind w:left="851"/>
        <w:rPr>
          <w:rFonts w:ascii="Arial" w:hAnsi="Arial" w:cs="Arial"/>
          <w:szCs w:val="22"/>
          <w:lang w:eastAsia="en-US"/>
        </w:rPr>
      </w:pPr>
      <w:r w:rsidRPr="000259D0">
        <w:rPr>
          <w:rFonts w:ascii="Arial" w:hAnsi="Arial" w:cs="Arial"/>
          <w:iCs/>
          <w:color w:val="000000"/>
          <w:szCs w:val="22"/>
        </w:rPr>
        <w:t>Zhotovitel je povinen při jednání s těmito subjekty postupovat aktivně a bezodkladně. V případě vzniku prodlevy ze strany těchto subjektů musí být Zhotovitel schopen písemně doložit, že nebylo v jeho možnostech projednat a zajistit příslušné doklady od těchto subjektů nejpozději v daných termínech.</w:t>
      </w:r>
    </w:p>
    <w:p w14:paraId="45AC0130"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v podobě opatření přijatých orgány veřejné moci za účelem předejití nebo omezení šíření nakažlivé choroby znemožňující nebo podstatně omezující provádění Díla.</w:t>
      </w:r>
    </w:p>
    <w:p w14:paraId="72B66B0C" w14:textId="328D50DB" w:rsidR="00D422E0" w:rsidRPr="000259D0" w:rsidRDefault="00D422E0" w:rsidP="00E36CDC">
      <w:pPr>
        <w:pStyle w:val="RLTextlnkuslovan"/>
        <w:numPr>
          <w:ilvl w:val="0"/>
          <w:numId w:val="59"/>
        </w:numPr>
        <w:spacing w:before="120" w:line="240" w:lineRule="auto"/>
        <w:ind w:left="426" w:hanging="426"/>
        <w:rPr>
          <w:rFonts w:ascii="Arial" w:hAnsi="Arial" w:cs="Arial"/>
          <w:szCs w:val="22"/>
          <w:lang w:eastAsia="en-US"/>
        </w:rPr>
      </w:pPr>
      <w:r w:rsidRPr="000259D0">
        <w:rPr>
          <w:rFonts w:ascii="Arial" w:hAnsi="Arial" w:cs="Arial"/>
          <w:iCs/>
          <w:color w:val="000000"/>
          <w:szCs w:val="22"/>
        </w:rPr>
        <w:t xml:space="preserve">Termín pro předání projektové dokumentace může být přiměřeně prodloužen v případě, že dojde ke změně sjednaného rozsahu Díla postupem v souladu s touto </w:t>
      </w:r>
      <w:r w:rsidR="005C0411">
        <w:rPr>
          <w:rFonts w:ascii="Arial" w:hAnsi="Arial" w:cs="Arial"/>
          <w:iCs/>
          <w:color w:val="000000"/>
          <w:szCs w:val="22"/>
        </w:rPr>
        <w:t>Rámcovou dohodou</w:t>
      </w:r>
      <w:r w:rsidRPr="000259D0">
        <w:rPr>
          <w:rFonts w:ascii="Arial" w:hAnsi="Arial" w:cs="Arial"/>
          <w:iCs/>
          <w:color w:val="000000"/>
          <w:szCs w:val="22"/>
        </w:rPr>
        <w:t xml:space="preserve">, a to o dobu nezbytně nutnou k provedení takové změny. Takové prodloužení bude provedeno pouze formou písemného dodatku k této </w:t>
      </w:r>
      <w:r w:rsidR="005C0411">
        <w:rPr>
          <w:rFonts w:ascii="Arial" w:hAnsi="Arial" w:cs="Arial"/>
          <w:iCs/>
          <w:color w:val="000000"/>
          <w:szCs w:val="22"/>
        </w:rPr>
        <w:t>Rámcové dohodě</w:t>
      </w:r>
      <w:r w:rsidRPr="000259D0">
        <w:rPr>
          <w:rFonts w:ascii="Arial" w:hAnsi="Arial" w:cs="Arial"/>
          <w:iCs/>
          <w:color w:val="000000"/>
          <w:szCs w:val="22"/>
        </w:rPr>
        <w:t xml:space="preserve">.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Toto prodloužení se považuje za vyhrazenou změnu.</w:t>
      </w:r>
    </w:p>
    <w:p w14:paraId="4A026004" w14:textId="77777777" w:rsidR="008956FE" w:rsidRPr="000259D0" w:rsidRDefault="008956FE" w:rsidP="00E36CDC">
      <w:pPr>
        <w:pStyle w:val="Zkladntext2"/>
        <w:tabs>
          <w:tab w:val="left" w:pos="851"/>
        </w:tabs>
        <w:spacing w:before="120" w:after="120"/>
        <w:rPr>
          <w:rFonts w:ascii="Arial" w:hAnsi="Arial" w:cs="Arial"/>
          <w:sz w:val="22"/>
          <w:szCs w:val="22"/>
        </w:rPr>
      </w:pPr>
    </w:p>
    <w:p w14:paraId="582A474D" w14:textId="77777777" w:rsidR="008956FE" w:rsidRPr="000259D0" w:rsidRDefault="008956FE" w:rsidP="00E36CDC">
      <w:pPr>
        <w:tabs>
          <w:tab w:val="left" w:pos="851"/>
        </w:tabs>
        <w:suppressAutoHyphens w:val="0"/>
        <w:spacing w:before="120" w:after="120"/>
        <w:ind w:left="426"/>
        <w:jc w:val="center"/>
        <w:rPr>
          <w:rFonts w:ascii="Arial" w:hAnsi="Arial" w:cs="Arial"/>
          <w:b/>
          <w:sz w:val="22"/>
          <w:szCs w:val="22"/>
        </w:rPr>
      </w:pPr>
    </w:p>
    <w:p w14:paraId="68FE4A9C" w14:textId="56FC6328" w:rsidR="008956FE" w:rsidRPr="000259D0" w:rsidRDefault="008956FE" w:rsidP="00E36CDC">
      <w:pPr>
        <w:tabs>
          <w:tab w:val="left" w:pos="851"/>
        </w:tabs>
        <w:suppressAutoHyphens w:val="0"/>
        <w:spacing w:before="120" w:after="120"/>
        <w:ind w:left="426"/>
        <w:jc w:val="center"/>
        <w:rPr>
          <w:rFonts w:ascii="Arial" w:hAnsi="Arial" w:cs="Arial"/>
          <w:b/>
          <w:sz w:val="22"/>
          <w:szCs w:val="22"/>
        </w:rPr>
      </w:pPr>
      <w:r w:rsidRPr="000259D0">
        <w:rPr>
          <w:rFonts w:ascii="Arial" w:hAnsi="Arial" w:cs="Arial"/>
          <w:b/>
          <w:sz w:val="22"/>
          <w:szCs w:val="22"/>
        </w:rPr>
        <w:t>V</w:t>
      </w:r>
      <w:r w:rsidR="005B155E">
        <w:rPr>
          <w:rFonts w:ascii="Arial" w:hAnsi="Arial" w:cs="Arial"/>
          <w:b/>
          <w:sz w:val="22"/>
          <w:szCs w:val="22"/>
        </w:rPr>
        <w:t>I</w:t>
      </w:r>
      <w:r w:rsidRPr="000259D0">
        <w:rPr>
          <w:rFonts w:ascii="Arial" w:hAnsi="Arial" w:cs="Arial"/>
          <w:b/>
          <w:sz w:val="22"/>
          <w:szCs w:val="22"/>
        </w:rPr>
        <w:t>. Cena a platební podmínky</w:t>
      </w:r>
    </w:p>
    <w:p w14:paraId="7E812340" w14:textId="138AD81D" w:rsidR="008956FE" w:rsidRPr="000259D0" w:rsidRDefault="008956FE" w:rsidP="00E36CDC">
      <w:pPr>
        <w:pStyle w:val="Odstavecseseznamem"/>
        <w:numPr>
          <w:ilvl w:val="0"/>
          <w:numId w:val="1"/>
        </w:numPr>
        <w:suppressAutoHyphens w:val="0"/>
        <w:spacing w:before="120" w:after="120"/>
        <w:ind w:left="426" w:hanging="426"/>
        <w:contextualSpacing w:val="0"/>
        <w:jc w:val="both"/>
        <w:rPr>
          <w:rFonts w:ascii="Arial" w:hAnsi="Arial" w:cs="Arial"/>
          <w:sz w:val="22"/>
          <w:szCs w:val="22"/>
        </w:rPr>
      </w:pPr>
      <w:bookmarkStart w:id="13" w:name="_Hlk148363361"/>
      <w:r w:rsidRPr="000259D0">
        <w:rPr>
          <w:rFonts w:ascii="Arial" w:hAnsi="Arial" w:cs="Arial"/>
          <w:sz w:val="22"/>
          <w:szCs w:val="22"/>
        </w:rPr>
        <w:t xml:space="preserve">Objednatel se zavazuje zaplatit Zhotoviteli za Dílo provedené v souladu s touto </w:t>
      </w:r>
      <w:r w:rsidR="005C0411">
        <w:rPr>
          <w:rFonts w:ascii="Arial" w:hAnsi="Arial" w:cs="Arial"/>
          <w:sz w:val="22"/>
          <w:szCs w:val="22"/>
        </w:rPr>
        <w:t>Rámcovou dohodou</w:t>
      </w:r>
      <w:r w:rsidRPr="000259D0">
        <w:rPr>
          <w:rFonts w:ascii="Arial" w:hAnsi="Arial" w:cs="Arial"/>
          <w:sz w:val="22"/>
          <w:szCs w:val="22"/>
        </w:rPr>
        <w:t xml:space="preserve"> cenu v celkové výši:</w:t>
      </w:r>
    </w:p>
    <w:tbl>
      <w:tblPr>
        <w:tblStyle w:val="Mkatabulky"/>
        <w:tblW w:w="9804" w:type="dxa"/>
        <w:tblInd w:w="-5" w:type="dxa"/>
        <w:tblLook w:val="04A0" w:firstRow="1" w:lastRow="0" w:firstColumn="1" w:lastColumn="0" w:noHBand="0" w:noVBand="1"/>
      </w:tblPr>
      <w:tblGrid>
        <w:gridCol w:w="3222"/>
        <w:gridCol w:w="2194"/>
        <w:gridCol w:w="2194"/>
        <w:gridCol w:w="2194"/>
      </w:tblGrid>
      <w:tr w:rsidR="00D76697" w:rsidRPr="000259D0" w14:paraId="66F6AECF" w14:textId="77777777" w:rsidTr="00D76697">
        <w:trPr>
          <w:trHeight w:val="393"/>
        </w:trPr>
        <w:tc>
          <w:tcPr>
            <w:tcW w:w="3222" w:type="dxa"/>
            <w:shd w:val="clear" w:color="auto" w:fill="F2F2F2" w:themeFill="background1" w:themeFillShade="F2"/>
            <w:vAlign w:val="center"/>
          </w:tcPr>
          <w:bookmarkEnd w:id="13"/>
          <w:p w14:paraId="3B32539F" w14:textId="00634B1D" w:rsidR="008956FE" w:rsidRPr="000259D0" w:rsidRDefault="00D76697" w:rsidP="00E36CDC">
            <w:pPr>
              <w:tabs>
                <w:tab w:val="left" w:pos="0"/>
                <w:tab w:val="left" w:pos="300"/>
              </w:tabs>
              <w:spacing w:before="120" w:after="120"/>
              <w:ind w:left="0" w:firstLine="0"/>
              <w:jc w:val="center"/>
              <w:rPr>
                <w:rFonts w:ascii="Arial" w:hAnsi="Arial" w:cs="Arial"/>
                <w:sz w:val="22"/>
                <w:szCs w:val="22"/>
              </w:rPr>
            </w:pPr>
            <w:r>
              <w:rPr>
                <w:rFonts w:ascii="Arial" w:hAnsi="Arial" w:cs="Arial"/>
                <w:sz w:val="22"/>
                <w:szCs w:val="22"/>
              </w:rPr>
              <w:t xml:space="preserve">Dílčí </w:t>
            </w:r>
            <w:r w:rsidR="000F6995">
              <w:rPr>
                <w:rFonts w:ascii="Arial" w:hAnsi="Arial" w:cs="Arial"/>
                <w:sz w:val="22"/>
                <w:szCs w:val="22"/>
              </w:rPr>
              <w:t>plnění</w:t>
            </w:r>
          </w:p>
        </w:tc>
        <w:tc>
          <w:tcPr>
            <w:tcW w:w="2194" w:type="dxa"/>
            <w:shd w:val="clear" w:color="auto" w:fill="F2F2F2" w:themeFill="background1" w:themeFillShade="F2"/>
            <w:vAlign w:val="center"/>
          </w:tcPr>
          <w:p w14:paraId="14BEE0E4"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bez DPH</w:t>
            </w:r>
          </w:p>
        </w:tc>
        <w:tc>
          <w:tcPr>
            <w:tcW w:w="2194" w:type="dxa"/>
            <w:shd w:val="clear" w:color="auto" w:fill="F2F2F2" w:themeFill="background1" w:themeFillShade="F2"/>
            <w:vAlign w:val="center"/>
          </w:tcPr>
          <w:p w14:paraId="48A101DB" w14:textId="0F4F0C61" w:rsidR="008956FE" w:rsidRPr="000259D0" w:rsidRDefault="008956FE" w:rsidP="00E75969">
            <w:pPr>
              <w:tabs>
                <w:tab w:val="left" w:pos="0"/>
                <w:tab w:val="left" w:pos="300"/>
              </w:tabs>
              <w:spacing w:before="120" w:after="120"/>
              <w:jc w:val="center"/>
              <w:rPr>
                <w:rFonts w:ascii="Arial" w:hAnsi="Arial" w:cs="Arial"/>
                <w:sz w:val="22"/>
                <w:szCs w:val="22"/>
              </w:rPr>
            </w:pPr>
            <w:r w:rsidRPr="000259D0">
              <w:rPr>
                <w:rFonts w:ascii="Arial" w:hAnsi="Arial" w:cs="Arial"/>
                <w:sz w:val="22"/>
                <w:szCs w:val="22"/>
              </w:rPr>
              <w:t>DPH</w:t>
            </w:r>
          </w:p>
        </w:tc>
        <w:tc>
          <w:tcPr>
            <w:tcW w:w="2194" w:type="dxa"/>
            <w:shd w:val="clear" w:color="auto" w:fill="F2F2F2" w:themeFill="background1" w:themeFillShade="F2"/>
            <w:vAlign w:val="center"/>
          </w:tcPr>
          <w:p w14:paraId="63D113EF"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vč. DPH</w:t>
            </w:r>
          </w:p>
        </w:tc>
      </w:tr>
      <w:tr w:rsidR="00D76697" w:rsidRPr="000259D0" w14:paraId="4CE61FC4" w14:textId="77777777" w:rsidTr="000F6995">
        <w:trPr>
          <w:trHeight w:val="380"/>
        </w:trPr>
        <w:tc>
          <w:tcPr>
            <w:tcW w:w="3222" w:type="dxa"/>
            <w:vAlign w:val="center"/>
          </w:tcPr>
          <w:p w14:paraId="481D31C2" w14:textId="364C954D" w:rsidR="00D76697" w:rsidRPr="000259D0" w:rsidRDefault="000F6995" w:rsidP="000F6995">
            <w:pPr>
              <w:spacing w:before="120" w:after="120"/>
              <w:ind w:left="0" w:firstLine="0"/>
              <w:jc w:val="center"/>
              <w:rPr>
                <w:rFonts w:ascii="Arial" w:hAnsi="Arial" w:cs="Arial"/>
                <w:sz w:val="22"/>
                <w:szCs w:val="22"/>
              </w:rPr>
            </w:pPr>
            <w:bookmarkStart w:id="14" w:name="_Hlk163468204"/>
            <w:r>
              <w:rPr>
                <w:rFonts w:ascii="Arial" w:hAnsi="Arial" w:cs="Arial"/>
                <w:sz w:val="22"/>
                <w:szCs w:val="22"/>
              </w:rPr>
              <w:t>Dílčí plnění dle čl. II odst. 2 písm. a) Rámcové dohody</w:t>
            </w:r>
          </w:p>
        </w:tc>
        <w:tc>
          <w:tcPr>
            <w:tcW w:w="2194" w:type="dxa"/>
            <w:vAlign w:val="center"/>
          </w:tcPr>
          <w:p w14:paraId="230ABE56" w14:textId="281FC905" w:rsidR="00D76697" w:rsidRPr="000259D0" w:rsidRDefault="00D76697" w:rsidP="000F6995">
            <w:pPr>
              <w:tabs>
                <w:tab w:val="left" w:pos="0"/>
                <w:tab w:val="left" w:pos="300"/>
              </w:tabs>
              <w:spacing w:before="120" w:after="120"/>
              <w:ind w:left="116" w:hanging="5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6E34C16E" w14:textId="470F8BF7" w:rsidR="00D76697" w:rsidRPr="000259D0" w:rsidRDefault="00D76697" w:rsidP="000F6995">
            <w:pPr>
              <w:tabs>
                <w:tab w:val="left" w:pos="9"/>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8ED9125" w14:textId="3E16B9DD" w:rsidR="00D76697" w:rsidRPr="000259D0" w:rsidRDefault="00D76697"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bookmarkEnd w:id="14"/>
      <w:tr w:rsidR="000F6995" w:rsidRPr="000259D0" w14:paraId="3E9F13AE" w14:textId="77777777" w:rsidTr="000F6995">
        <w:trPr>
          <w:trHeight w:val="380"/>
        </w:trPr>
        <w:tc>
          <w:tcPr>
            <w:tcW w:w="3222" w:type="dxa"/>
            <w:vAlign w:val="center"/>
          </w:tcPr>
          <w:p w14:paraId="5EB48931" w14:textId="62AC422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b) Rámcové dohody</w:t>
            </w:r>
          </w:p>
        </w:tc>
        <w:tc>
          <w:tcPr>
            <w:tcW w:w="2194" w:type="dxa"/>
            <w:vAlign w:val="center"/>
          </w:tcPr>
          <w:p w14:paraId="4EFFF344" w14:textId="6B888D3E"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4C246912" w14:textId="709F74F6"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BDFAA90" w14:textId="305701DF"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55277B31" w14:textId="77777777" w:rsidTr="000F6995">
        <w:trPr>
          <w:trHeight w:val="380"/>
        </w:trPr>
        <w:tc>
          <w:tcPr>
            <w:tcW w:w="3222" w:type="dxa"/>
            <w:vAlign w:val="center"/>
          </w:tcPr>
          <w:p w14:paraId="48772110" w14:textId="4C08214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c) Rámcové dohody</w:t>
            </w:r>
          </w:p>
        </w:tc>
        <w:tc>
          <w:tcPr>
            <w:tcW w:w="2194" w:type="dxa"/>
            <w:vAlign w:val="center"/>
          </w:tcPr>
          <w:p w14:paraId="1D3C45A5" w14:textId="06BE9BBD"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4894D2" w14:textId="3AE81AE2"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78219DF" w14:textId="6D76C090"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7727C987" w14:textId="77777777" w:rsidTr="000F6995">
        <w:trPr>
          <w:trHeight w:val="380"/>
        </w:trPr>
        <w:tc>
          <w:tcPr>
            <w:tcW w:w="3222" w:type="dxa"/>
            <w:vAlign w:val="center"/>
          </w:tcPr>
          <w:p w14:paraId="2622BCF0" w14:textId="673DD8FE"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d) Rámcové dohody</w:t>
            </w:r>
          </w:p>
        </w:tc>
        <w:tc>
          <w:tcPr>
            <w:tcW w:w="2194" w:type="dxa"/>
            <w:vAlign w:val="center"/>
          </w:tcPr>
          <w:p w14:paraId="1DB70726" w14:textId="48B5C16A"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119A0CFB" w14:textId="7FC9EE53"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DF0BA4B" w14:textId="00C8D8CC"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1CBCA8A0" w14:textId="77777777" w:rsidTr="000F6995">
        <w:trPr>
          <w:trHeight w:val="380"/>
        </w:trPr>
        <w:tc>
          <w:tcPr>
            <w:tcW w:w="3222" w:type="dxa"/>
            <w:vAlign w:val="center"/>
          </w:tcPr>
          <w:p w14:paraId="6992443C" w14:textId="6F54F609"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e) Rámcové dohody</w:t>
            </w:r>
          </w:p>
        </w:tc>
        <w:tc>
          <w:tcPr>
            <w:tcW w:w="2194" w:type="dxa"/>
            <w:vAlign w:val="center"/>
          </w:tcPr>
          <w:p w14:paraId="2B50AD35" w14:textId="6B15E2D1" w:rsidR="000F6995" w:rsidRPr="000259D0" w:rsidRDefault="000F6995" w:rsidP="000F6995">
            <w:pPr>
              <w:tabs>
                <w:tab w:val="left" w:pos="0"/>
                <w:tab w:val="left" w:pos="66"/>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11183F3" w14:textId="68741EE7" w:rsidR="000F6995" w:rsidRPr="000259D0" w:rsidRDefault="000F6995" w:rsidP="000F6995">
            <w:pPr>
              <w:tabs>
                <w:tab w:val="left" w:pos="0"/>
                <w:tab w:val="left" w:pos="300"/>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7FFD5E0" w14:textId="29D62572" w:rsidR="000F6995" w:rsidRPr="000259D0" w:rsidRDefault="000F6995"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0CC1435E" w14:textId="77777777" w:rsidTr="005B155E">
        <w:trPr>
          <w:trHeight w:val="380"/>
        </w:trPr>
        <w:tc>
          <w:tcPr>
            <w:tcW w:w="3222" w:type="dxa"/>
          </w:tcPr>
          <w:p w14:paraId="0C9DC916" w14:textId="77777777" w:rsidR="000F6995" w:rsidRPr="000259D0" w:rsidRDefault="000F6995" w:rsidP="000F6995">
            <w:pPr>
              <w:tabs>
                <w:tab w:val="left" w:pos="0"/>
                <w:tab w:val="left" w:pos="300"/>
              </w:tabs>
              <w:spacing w:before="120" w:after="120"/>
              <w:ind w:left="317"/>
              <w:rPr>
                <w:rFonts w:ascii="Arial" w:eastAsiaTheme="minorHAnsi" w:hAnsi="Arial" w:cs="Arial"/>
                <w:sz w:val="22"/>
                <w:szCs w:val="22"/>
              </w:rPr>
            </w:pPr>
            <w:r w:rsidRPr="000259D0">
              <w:rPr>
                <w:rFonts w:ascii="Arial" w:eastAsiaTheme="minorHAnsi" w:hAnsi="Arial" w:cs="Arial"/>
                <w:b/>
                <w:sz w:val="22"/>
                <w:szCs w:val="22"/>
              </w:rPr>
              <w:t xml:space="preserve">       CENA CELKEM</w:t>
            </w:r>
          </w:p>
        </w:tc>
        <w:tc>
          <w:tcPr>
            <w:tcW w:w="2194" w:type="dxa"/>
            <w:vAlign w:val="center"/>
          </w:tcPr>
          <w:p w14:paraId="1C3804FF" w14:textId="33EC3843"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24605D" w14:textId="0837354A" w:rsidR="000F6995" w:rsidRPr="000259D0" w:rsidRDefault="000F6995" w:rsidP="005B155E">
            <w:pPr>
              <w:tabs>
                <w:tab w:val="left" w:pos="9"/>
              </w:tabs>
              <w:spacing w:before="120" w:after="120"/>
              <w:ind w:left="9"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0A918C55" w14:textId="49040E48"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bl>
    <w:p w14:paraId="6D42203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1CDC0C72" w14:textId="3D9FE607" w:rsidR="008956FE" w:rsidRPr="000259D0" w:rsidRDefault="008956FE" w:rsidP="00E36CDC">
      <w:pPr>
        <w:pStyle w:val="Odstavecseseznamem"/>
        <w:numPr>
          <w:ilvl w:val="0"/>
          <w:numId w:val="1"/>
        </w:numPr>
        <w:spacing w:before="120" w:after="120"/>
        <w:ind w:left="426"/>
        <w:contextualSpacing w:val="0"/>
        <w:jc w:val="both"/>
        <w:rPr>
          <w:rFonts w:ascii="Arial" w:hAnsi="Arial" w:cs="Arial"/>
          <w:sz w:val="22"/>
          <w:szCs w:val="22"/>
        </w:rPr>
      </w:pPr>
      <w:r w:rsidRPr="000259D0">
        <w:rPr>
          <w:rFonts w:ascii="Arial" w:hAnsi="Arial" w:cs="Arial"/>
          <w:sz w:val="22"/>
          <w:szCs w:val="22"/>
        </w:rPr>
        <w:t xml:space="preserve">Cena za provedení </w:t>
      </w:r>
      <w:r w:rsidR="005B155E">
        <w:rPr>
          <w:rFonts w:ascii="Arial" w:hAnsi="Arial" w:cs="Arial"/>
          <w:sz w:val="22"/>
          <w:szCs w:val="22"/>
        </w:rPr>
        <w:t>jednotlivých Dílčích plnění</w:t>
      </w:r>
      <w:r w:rsidRPr="000259D0">
        <w:rPr>
          <w:rFonts w:ascii="Arial" w:hAnsi="Arial" w:cs="Arial"/>
          <w:sz w:val="22"/>
          <w:szCs w:val="22"/>
        </w:rPr>
        <w:t xml:space="preserve"> je nejvýše přípustná a nepřekročitelná a obsahuje veškeré náklady spojené s provedením </w:t>
      </w:r>
      <w:r w:rsidR="005B155E">
        <w:rPr>
          <w:rFonts w:ascii="Arial" w:hAnsi="Arial" w:cs="Arial"/>
          <w:sz w:val="22"/>
          <w:szCs w:val="22"/>
        </w:rPr>
        <w:t xml:space="preserve">příslušného </w:t>
      </w:r>
      <w:r w:rsidRPr="000259D0">
        <w:rPr>
          <w:rFonts w:ascii="Arial" w:hAnsi="Arial" w:cs="Arial"/>
          <w:sz w:val="22"/>
          <w:szCs w:val="22"/>
        </w:rPr>
        <w:t>Díl</w:t>
      </w:r>
      <w:r w:rsidR="005B155E">
        <w:rPr>
          <w:rFonts w:ascii="Arial" w:hAnsi="Arial" w:cs="Arial"/>
          <w:sz w:val="22"/>
          <w:szCs w:val="22"/>
        </w:rPr>
        <w:t>čího plnění</w:t>
      </w:r>
      <w:r w:rsidRPr="000259D0">
        <w:rPr>
          <w:rFonts w:ascii="Arial" w:hAnsi="Arial" w:cs="Arial"/>
          <w:i/>
          <w:sz w:val="22"/>
          <w:szCs w:val="22"/>
        </w:rPr>
        <w:t>.</w:t>
      </w:r>
      <w:r w:rsidRPr="000259D0">
        <w:rPr>
          <w:rFonts w:ascii="Arial" w:hAnsi="Arial" w:cs="Arial"/>
          <w:sz w:val="22"/>
          <w:szCs w:val="22"/>
        </w:rPr>
        <w:t xml:space="preserve"> Nad rámec této ceny nepřísluší Zhotoviteli za provedení prací na díle žádná jiná odměna, pokud není dále v tomto odstavci stanoveno jinak. V případě, že zadávací řízení na výběr dodavatele </w:t>
      </w:r>
      <w:r w:rsidRPr="000259D0">
        <w:rPr>
          <w:rFonts w:ascii="Arial" w:hAnsi="Arial" w:cs="Arial"/>
          <w:sz w:val="22"/>
          <w:szCs w:val="22"/>
        </w:rPr>
        <w:lastRenderedPageBreak/>
        <w:t xml:space="preserve">stavby nebude zrealizováno v průběhu 3 následujících let od data předání </w:t>
      </w:r>
      <w:r w:rsidR="005B155E">
        <w:rPr>
          <w:rFonts w:ascii="Arial" w:hAnsi="Arial" w:cs="Arial"/>
          <w:sz w:val="22"/>
          <w:szCs w:val="22"/>
        </w:rPr>
        <w:t>projektové dokumentace pro provedení stavby</w:t>
      </w:r>
      <w:r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d) Rámcové dohody, příp. část této ceny která dosud nebyla Objednatelem uhrazena, </w:t>
      </w:r>
      <w:r w:rsidRPr="000259D0">
        <w:rPr>
          <w:rFonts w:ascii="Arial" w:hAnsi="Arial" w:cs="Arial"/>
          <w:sz w:val="22"/>
          <w:szCs w:val="22"/>
        </w:rPr>
        <w:t xml:space="preserve">o </w:t>
      </w:r>
      <w:r w:rsidR="005A4100">
        <w:rPr>
          <w:rFonts w:ascii="Arial" w:hAnsi="Arial" w:cs="Arial"/>
          <w:sz w:val="22"/>
          <w:szCs w:val="22"/>
        </w:rPr>
        <w:t>součet všech měr inflace stanovených</w:t>
      </w:r>
      <w:r w:rsidR="005A4100" w:rsidRPr="000259D0">
        <w:rPr>
          <w:rFonts w:ascii="Arial" w:hAnsi="Arial" w:cs="Arial"/>
          <w:sz w:val="22"/>
          <w:szCs w:val="22"/>
        </w:rPr>
        <w:t xml:space="preserve"> ČSÚ</w:t>
      </w:r>
      <w:r w:rsidR="005A4100">
        <w:rPr>
          <w:rFonts w:ascii="Arial" w:hAnsi="Arial" w:cs="Arial"/>
          <w:sz w:val="22"/>
          <w:szCs w:val="22"/>
        </w:rPr>
        <w:t xml:space="preserve"> (Český statistický úřad) za předchozí kalendářní roky</w:t>
      </w:r>
      <w:r w:rsidR="005A4100" w:rsidRPr="000259D0">
        <w:rPr>
          <w:rFonts w:ascii="Arial" w:hAnsi="Arial" w:cs="Arial"/>
          <w:sz w:val="22"/>
          <w:szCs w:val="22"/>
        </w:rPr>
        <w:t>.</w:t>
      </w:r>
      <w:r w:rsidR="005B155E">
        <w:rPr>
          <w:rFonts w:ascii="Arial" w:hAnsi="Arial" w:cs="Arial"/>
          <w:sz w:val="22"/>
          <w:szCs w:val="22"/>
        </w:rPr>
        <w:t xml:space="preserve"> </w:t>
      </w:r>
      <w:r w:rsidR="005B155E" w:rsidRPr="000259D0">
        <w:rPr>
          <w:rFonts w:ascii="Arial" w:hAnsi="Arial" w:cs="Arial"/>
          <w:sz w:val="22"/>
          <w:szCs w:val="22"/>
        </w:rPr>
        <w:t xml:space="preserve">V případě, že </w:t>
      </w:r>
      <w:r w:rsidR="005B155E">
        <w:rPr>
          <w:rFonts w:ascii="Arial" w:hAnsi="Arial" w:cs="Arial"/>
          <w:sz w:val="22"/>
          <w:szCs w:val="22"/>
        </w:rPr>
        <w:t xml:space="preserve">příslušná stavba nebude dokončena </w:t>
      </w:r>
      <w:r w:rsidR="005B155E" w:rsidRPr="000259D0">
        <w:rPr>
          <w:rFonts w:ascii="Arial" w:hAnsi="Arial" w:cs="Arial"/>
          <w:sz w:val="22"/>
          <w:szCs w:val="22"/>
        </w:rPr>
        <w:t xml:space="preserve">v průběhu 3 následujících let od data předání </w:t>
      </w:r>
      <w:r w:rsidR="005B155E">
        <w:rPr>
          <w:rFonts w:ascii="Arial" w:hAnsi="Arial" w:cs="Arial"/>
          <w:sz w:val="22"/>
          <w:szCs w:val="22"/>
        </w:rPr>
        <w:t>projektové dokumentace pro provedení stavby</w:t>
      </w:r>
      <w:r w:rsidR="005B155E"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e) Rámcové dohody, příp. část této ceny která dosud nebyla Objednatelem uhrazena, </w:t>
      </w:r>
      <w:r w:rsidR="005B155E" w:rsidRPr="000259D0">
        <w:rPr>
          <w:rFonts w:ascii="Arial" w:hAnsi="Arial" w:cs="Arial"/>
          <w:sz w:val="22"/>
          <w:szCs w:val="22"/>
        </w:rPr>
        <w:t xml:space="preserve">o </w:t>
      </w:r>
      <w:r w:rsidR="005B155E">
        <w:rPr>
          <w:rFonts w:ascii="Arial" w:hAnsi="Arial" w:cs="Arial"/>
          <w:sz w:val="22"/>
          <w:szCs w:val="22"/>
        </w:rPr>
        <w:t>součet všech měr inflace stanovených</w:t>
      </w:r>
      <w:r w:rsidR="005B155E" w:rsidRPr="000259D0">
        <w:rPr>
          <w:rFonts w:ascii="Arial" w:hAnsi="Arial" w:cs="Arial"/>
          <w:sz w:val="22"/>
          <w:szCs w:val="22"/>
        </w:rPr>
        <w:t xml:space="preserve"> ČSÚ</w:t>
      </w:r>
      <w:r w:rsidR="005B155E">
        <w:rPr>
          <w:rFonts w:ascii="Arial" w:hAnsi="Arial" w:cs="Arial"/>
          <w:sz w:val="22"/>
          <w:szCs w:val="22"/>
        </w:rPr>
        <w:t xml:space="preserve"> (Český statistický úřad) za předchozí kalendářní roky</w:t>
      </w:r>
      <w:r w:rsidR="005B155E" w:rsidRPr="000259D0">
        <w:rPr>
          <w:rFonts w:ascii="Arial" w:hAnsi="Arial" w:cs="Arial"/>
          <w:sz w:val="22"/>
          <w:szCs w:val="22"/>
        </w:rPr>
        <w:t>.</w:t>
      </w:r>
    </w:p>
    <w:p w14:paraId="40D6391F" w14:textId="002A5612" w:rsidR="008956FE" w:rsidRPr="00B72EE2" w:rsidRDefault="008956FE" w:rsidP="00B72EE2">
      <w:pPr>
        <w:numPr>
          <w:ilvl w:val="0"/>
          <w:numId w:val="1"/>
        </w:numPr>
        <w:tabs>
          <w:tab w:val="left" w:pos="851"/>
        </w:tabs>
        <w:suppressAutoHyphens w:val="0"/>
        <w:spacing w:before="120" w:after="120"/>
        <w:ind w:left="426"/>
        <w:jc w:val="both"/>
        <w:rPr>
          <w:rFonts w:ascii="Arial" w:hAnsi="Arial" w:cs="Arial"/>
          <w:sz w:val="22"/>
          <w:szCs w:val="22"/>
        </w:rPr>
      </w:pPr>
      <w:bookmarkStart w:id="15" w:name="_Ref357012682"/>
      <w:r w:rsidRPr="000259D0">
        <w:rPr>
          <w:rFonts w:ascii="Arial" w:hAnsi="Arial" w:cs="Arial"/>
          <w:sz w:val="22"/>
          <w:szCs w:val="22"/>
        </w:rPr>
        <w:t xml:space="preserve">Cena za provedení </w:t>
      </w:r>
      <w:r w:rsidR="005B155E">
        <w:rPr>
          <w:rFonts w:ascii="Arial" w:hAnsi="Arial" w:cs="Arial"/>
          <w:sz w:val="22"/>
          <w:szCs w:val="22"/>
        </w:rPr>
        <w:t xml:space="preserve">Dílčích plnění </w:t>
      </w:r>
      <w:r w:rsidRPr="000259D0">
        <w:rPr>
          <w:rFonts w:ascii="Arial" w:hAnsi="Arial" w:cs="Arial"/>
          <w:sz w:val="22"/>
          <w:szCs w:val="22"/>
        </w:rPr>
        <w:t>je splatná na základě daňového dokladu (faktury) vystaveného Zhotovitelem a doručeného na adresu Objednatele v listinné či elektronické formě. K ceně bude při fakturaci připočtena DPH v zákonné výši. Každá faktura musí obsahovat náležitosti daňového dokladu v souladu s ustanovením § 29 zákona č. 235/2004 Sb., o dani z přidané hodnoty, ve znění pozdějších předpisů (dále jen „</w:t>
      </w:r>
      <w:r w:rsidRPr="000259D0">
        <w:rPr>
          <w:rFonts w:ascii="Arial" w:hAnsi="Arial" w:cs="Arial"/>
          <w:b/>
          <w:sz w:val="22"/>
          <w:szCs w:val="22"/>
        </w:rPr>
        <w:t>ZDPH</w:t>
      </w:r>
      <w:r w:rsidRPr="000259D0">
        <w:rPr>
          <w:rFonts w:ascii="Arial" w:hAnsi="Arial" w:cs="Arial"/>
          <w:sz w:val="22"/>
          <w:szCs w:val="22"/>
        </w:rPr>
        <w:t>“) a zákona č. 563/1991 Sb., o účetnictví, ve znění pozdějších předpisů (dále jen „</w:t>
      </w:r>
      <w:r w:rsidRPr="000259D0">
        <w:rPr>
          <w:rFonts w:ascii="Arial" w:hAnsi="Arial" w:cs="Arial"/>
          <w:b/>
          <w:sz w:val="22"/>
          <w:szCs w:val="22"/>
        </w:rPr>
        <w:t>ZOÚ</w:t>
      </w:r>
      <w:r w:rsidRPr="000259D0">
        <w:rPr>
          <w:rFonts w:ascii="Arial" w:hAnsi="Arial" w:cs="Arial"/>
          <w:sz w:val="22"/>
          <w:szCs w:val="22"/>
        </w:rPr>
        <w:t xml:space="preserve">“). </w:t>
      </w:r>
      <w:bookmarkEnd w:id="15"/>
      <w:r w:rsidR="00B72EE2">
        <w:rPr>
          <w:rFonts w:ascii="Arial" w:hAnsi="Arial" w:cs="Arial"/>
          <w:sz w:val="22"/>
          <w:szCs w:val="22"/>
        </w:rPr>
        <w:t xml:space="preserve">Každá faktura musí </w:t>
      </w:r>
      <w:r w:rsidR="00EB222B">
        <w:rPr>
          <w:rFonts w:ascii="Arial" w:hAnsi="Arial" w:cs="Arial"/>
          <w:sz w:val="22"/>
          <w:szCs w:val="22"/>
        </w:rPr>
        <w:t xml:space="preserve">dále </w:t>
      </w:r>
      <w:r w:rsidR="00B72EE2" w:rsidRPr="00B72EE2">
        <w:rPr>
          <w:rFonts w:ascii="Arial" w:hAnsi="Arial" w:cs="Arial"/>
          <w:sz w:val="22"/>
          <w:szCs w:val="22"/>
        </w:rPr>
        <w:t xml:space="preserve">obsahovat </w:t>
      </w:r>
      <w:r w:rsidR="00EB222B">
        <w:rPr>
          <w:rFonts w:ascii="Arial" w:hAnsi="Arial" w:cs="Arial"/>
          <w:sz w:val="22"/>
          <w:szCs w:val="22"/>
        </w:rPr>
        <w:t xml:space="preserve">odkaz na Rámcovou dohodu a příslušnou Prováděcí </w:t>
      </w:r>
      <w:r w:rsidR="00EB222B" w:rsidRPr="00A12745">
        <w:rPr>
          <w:rFonts w:ascii="Arial" w:hAnsi="Arial" w:cs="Arial"/>
          <w:sz w:val="22"/>
          <w:szCs w:val="22"/>
        </w:rPr>
        <w:t xml:space="preserve">smlouvu a dále </w:t>
      </w:r>
      <w:r w:rsidR="00B72EE2" w:rsidRPr="00A12745">
        <w:rPr>
          <w:rFonts w:ascii="Arial" w:hAnsi="Arial" w:cs="Arial"/>
          <w:sz w:val="22"/>
          <w:szCs w:val="22"/>
        </w:rPr>
        <w:t>text, kterým se identifikuje podpořený Projekt „</w:t>
      </w:r>
      <w:r w:rsidR="00127198" w:rsidRPr="00127198">
        <w:rPr>
          <w:rFonts w:ascii="Arial" w:hAnsi="Arial" w:cs="Arial"/>
          <w:sz w:val="22"/>
          <w:szCs w:val="22"/>
        </w:rPr>
        <w:t>c)</w:t>
      </w:r>
      <w:r w:rsidR="00127198" w:rsidRPr="00127198">
        <w:rPr>
          <w:rFonts w:ascii="Arial" w:hAnsi="Arial" w:cs="Arial"/>
          <w:sz w:val="22"/>
          <w:szCs w:val="22"/>
        </w:rPr>
        <w:tab/>
        <w:t>Revitalizace správní budovy a vstupu do zoo</w:t>
      </w:r>
      <w:r w:rsidR="00B72EE2" w:rsidRPr="00A12745">
        <w:rPr>
          <w:rFonts w:ascii="Arial" w:hAnsi="Arial" w:cs="Arial"/>
          <w:sz w:val="22"/>
          <w:szCs w:val="22"/>
        </w:rPr>
        <w:t>“,</w:t>
      </w:r>
      <w:r w:rsidR="00B72EE2" w:rsidRPr="00B72EE2">
        <w:rPr>
          <w:rFonts w:ascii="Arial" w:hAnsi="Arial" w:cs="Arial"/>
          <w:sz w:val="22"/>
          <w:szCs w:val="22"/>
        </w:rPr>
        <w:t xml:space="preserve"> registrační číslo </w:t>
      </w:r>
      <w:r w:rsidR="00127198" w:rsidRPr="00127198">
        <w:rPr>
          <w:rFonts w:ascii="Arial" w:hAnsi="Arial" w:cs="Arial"/>
          <w:sz w:val="22"/>
          <w:szCs w:val="22"/>
        </w:rPr>
        <w:t>OPST_VS_000004/24</w:t>
      </w:r>
      <w:r w:rsidR="00B72EE2" w:rsidRPr="00B72EE2">
        <w:rPr>
          <w:rFonts w:ascii="Arial" w:hAnsi="Arial" w:cs="Arial"/>
          <w:sz w:val="22"/>
          <w:szCs w:val="22"/>
        </w:rPr>
        <w:t xml:space="preserve">, který je </w:t>
      </w:r>
      <w:r w:rsidR="00B72EE2">
        <w:rPr>
          <w:rFonts w:ascii="Arial" w:hAnsi="Arial" w:cs="Arial"/>
          <w:sz w:val="22"/>
          <w:szCs w:val="22"/>
        </w:rPr>
        <w:t>spolu</w:t>
      </w:r>
      <w:r w:rsidR="00B72EE2" w:rsidRPr="00B72EE2">
        <w:rPr>
          <w:rFonts w:ascii="Arial" w:hAnsi="Arial" w:cs="Arial"/>
          <w:sz w:val="22"/>
          <w:szCs w:val="22"/>
        </w:rPr>
        <w:t>financován z Operačního programu Spravedlivá transformace 2021-2027</w:t>
      </w:r>
      <w:r w:rsidR="00B72EE2">
        <w:rPr>
          <w:rFonts w:ascii="Arial" w:hAnsi="Arial" w:cs="Arial"/>
          <w:sz w:val="22"/>
          <w:szCs w:val="22"/>
        </w:rPr>
        <w:t>.</w:t>
      </w:r>
    </w:p>
    <w:p w14:paraId="019711AE" w14:textId="4AAE4E28" w:rsidR="005B155E" w:rsidRDefault="005B155E"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jsou oprávněny v Prováděcích smlouvách sjednat platební podmínky umožňující postupné proplácení již provedené a Objednatelem akceptované části příslušného Dílčího plnění. Smluvní strany nejsou oprávněny sjednat poskytování záloh Zhotoviteli. V případě, že cena Dílčího plnění bude Objednatelem na základě Prováděcí smlouv</w:t>
      </w:r>
      <w:r w:rsidR="00573356">
        <w:rPr>
          <w:rFonts w:ascii="Arial" w:hAnsi="Arial" w:cs="Arial"/>
          <w:color w:val="000000" w:themeColor="text1"/>
          <w:sz w:val="22"/>
          <w:szCs w:val="22"/>
        </w:rPr>
        <w:t>y</w:t>
      </w:r>
      <w:r>
        <w:rPr>
          <w:rFonts w:ascii="Arial" w:hAnsi="Arial" w:cs="Arial"/>
          <w:color w:val="000000" w:themeColor="text1"/>
          <w:sz w:val="22"/>
          <w:szCs w:val="22"/>
        </w:rPr>
        <w:t xml:space="preserve"> hrazena postupně, tj. v dílčích splátkách, musí být vždy sjednáno, že poslední splátka ve výši minimálně 10 % ceny příslušného Dílčího plnění bude Zhotoviteli uhrazena až po úplném dokončení </w:t>
      </w:r>
      <w:r w:rsidR="00533BB1">
        <w:rPr>
          <w:rFonts w:ascii="Arial" w:hAnsi="Arial" w:cs="Arial"/>
          <w:color w:val="000000" w:themeColor="text1"/>
          <w:sz w:val="22"/>
          <w:szCs w:val="22"/>
        </w:rPr>
        <w:t>Dílčího plnění.</w:t>
      </w:r>
    </w:p>
    <w:p w14:paraId="5FE983A1" w14:textId="41FC587D" w:rsidR="005B155E"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berou na vědomí, že p</w:t>
      </w:r>
      <w:r w:rsidR="005B155E">
        <w:rPr>
          <w:rFonts w:ascii="Arial" w:hAnsi="Arial" w:cs="Arial"/>
          <w:color w:val="000000" w:themeColor="text1"/>
          <w:sz w:val="22"/>
          <w:szCs w:val="22"/>
        </w:rPr>
        <w:t xml:space="preserve">řípadné </w:t>
      </w:r>
      <w:r>
        <w:rPr>
          <w:rFonts w:ascii="Arial" w:hAnsi="Arial" w:cs="Arial"/>
          <w:color w:val="000000" w:themeColor="text1"/>
          <w:sz w:val="22"/>
          <w:szCs w:val="22"/>
        </w:rPr>
        <w:t>proplacení dílčí části Díla či jiné části poskytnutého Dílčího plnění nemá nikdy charakter bezvýhradné akceptace daného plnění a nikterak nezbavuje Objednatele možnosti vytýkat následně vady Dílčího plnění jako celku či vady té části Dílčího plnění, která byla proplacena.</w:t>
      </w:r>
    </w:p>
    <w:p w14:paraId="755A2D94" w14:textId="2F536804" w:rsidR="008956FE" w:rsidRPr="000259D0"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Zhotovitel je oprávněn vystavit fakturu na cenu Dílčího plnění či na cenu části Dílčího plnění</w:t>
      </w:r>
      <w:r w:rsidR="008956FE" w:rsidRPr="000259D0">
        <w:rPr>
          <w:rFonts w:ascii="Arial" w:hAnsi="Arial" w:cs="Arial"/>
          <w:color w:val="000000" w:themeColor="text1"/>
          <w:sz w:val="22"/>
          <w:szCs w:val="22"/>
        </w:rPr>
        <w:t xml:space="preserve"> vždy </w:t>
      </w:r>
      <w:r>
        <w:rPr>
          <w:rFonts w:ascii="Arial" w:hAnsi="Arial" w:cs="Arial"/>
          <w:color w:val="000000" w:themeColor="text1"/>
          <w:sz w:val="22"/>
          <w:szCs w:val="22"/>
        </w:rPr>
        <w:t>jen v souladu s fakturačními milníky uvedenými v Prováděcí smlouvě</w:t>
      </w:r>
      <w:r w:rsidR="00D76697">
        <w:rPr>
          <w:rFonts w:ascii="Arial" w:hAnsi="Arial" w:cs="Arial"/>
          <w:color w:val="000000" w:themeColor="text1"/>
          <w:sz w:val="22"/>
          <w:szCs w:val="22"/>
        </w:rPr>
        <w:t xml:space="preserve">, a to vždy po ukončení a protokolárním předání </w:t>
      </w:r>
      <w:r w:rsidR="00831CE5">
        <w:rPr>
          <w:rFonts w:ascii="Arial" w:hAnsi="Arial" w:cs="Arial"/>
          <w:color w:val="000000" w:themeColor="text1"/>
          <w:sz w:val="22"/>
          <w:szCs w:val="22"/>
        </w:rPr>
        <w:t xml:space="preserve">a převzetí </w:t>
      </w:r>
      <w:r w:rsidR="00D76697">
        <w:rPr>
          <w:rFonts w:ascii="Arial" w:hAnsi="Arial" w:cs="Arial"/>
          <w:color w:val="000000" w:themeColor="text1"/>
          <w:sz w:val="22"/>
          <w:szCs w:val="22"/>
        </w:rPr>
        <w:t>příslušné</w:t>
      </w:r>
      <w:r>
        <w:rPr>
          <w:rFonts w:ascii="Arial" w:hAnsi="Arial" w:cs="Arial"/>
          <w:color w:val="000000" w:themeColor="text1"/>
          <w:sz w:val="22"/>
          <w:szCs w:val="22"/>
        </w:rPr>
        <w:t>ho plnění</w:t>
      </w:r>
      <w:r w:rsidR="008956FE" w:rsidRPr="000259D0">
        <w:rPr>
          <w:rFonts w:ascii="Arial" w:hAnsi="Arial" w:cs="Arial"/>
          <w:color w:val="000000" w:themeColor="text1"/>
          <w:sz w:val="22"/>
          <w:szCs w:val="22"/>
        </w:rPr>
        <w:t>.</w:t>
      </w:r>
      <w:r w:rsidR="00D76697">
        <w:rPr>
          <w:rFonts w:ascii="Arial" w:hAnsi="Arial" w:cs="Arial"/>
          <w:color w:val="000000" w:themeColor="text1"/>
          <w:sz w:val="22"/>
          <w:szCs w:val="22"/>
        </w:rPr>
        <w:t xml:space="preserve"> Přílohou faktury musí být kopie potvrzení o převzetí vystavené Objednatelem vztahující </w:t>
      </w:r>
      <w:r w:rsidR="00E36CDC">
        <w:rPr>
          <w:rFonts w:ascii="Arial" w:hAnsi="Arial" w:cs="Arial"/>
          <w:color w:val="000000" w:themeColor="text1"/>
          <w:sz w:val="22"/>
          <w:szCs w:val="22"/>
        </w:rPr>
        <w:t>s</w:t>
      </w:r>
      <w:r w:rsidR="00D76697">
        <w:rPr>
          <w:rFonts w:ascii="Arial" w:hAnsi="Arial" w:cs="Arial"/>
          <w:color w:val="000000" w:themeColor="text1"/>
          <w:sz w:val="22"/>
          <w:szCs w:val="22"/>
        </w:rPr>
        <w:t>e k</w:t>
      </w:r>
      <w:r>
        <w:rPr>
          <w:rFonts w:ascii="Arial" w:hAnsi="Arial" w:cs="Arial"/>
          <w:color w:val="000000" w:themeColor="text1"/>
          <w:sz w:val="22"/>
          <w:szCs w:val="22"/>
        </w:rPr>
        <w:t> </w:t>
      </w:r>
      <w:r w:rsidR="00D76697">
        <w:rPr>
          <w:rFonts w:ascii="Arial" w:hAnsi="Arial" w:cs="Arial"/>
          <w:color w:val="000000" w:themeColor="text1"/>
          <w:sz w:val="22"/>
          <w:szCs w:val="22"/>
        </w:rPr>
        <w:t>příslušné</w:t>
      </w:r>
      <w:r>
        <w:rPr>
          <w:rFonts w:ascii="Arial" w:hAnsi="Arial" w:cs="Arial"/>
          <w:color w:val="000000" w:themeColor="text1"/>
          <w:sz w:val="22"/>
          <w:szCs w:val="22"/>
        </w:rPr>
        <w:t>mu plnění</w:t>
      </w:r>
      <w:r w:rsidR="00D76697">
        <w:rPr>
          <w:rFonts w:ascii="Arial" w:hAnsi="Arial" w:cs="Arial"/>
          <w:color w:val="000000" w:themeColor="text1"/>
          <w:sz w:val="22"/>
          <w:szCs w:val="22"/>
        </w:rPr>
        <w:t>.</w:t>
      </w:r>
    </w:p>
    <w:p w14:paraId="1F93865F" w14:textId="66A462F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w:t>
      </w:r>
      <w:r w:rsidR="00D76697">
        <w:rPr>
          <w:rFonts w:ascii="Arial" w:hAnsi="Arial" w:cs="Arial"/>
          <w:sz w:val="22"/>
          <w:szCs w:val="22"/>
        </w:rPr>
        <w:t xml:space="preserve">faktura nebude vystavena v souladu s touto </w:t>
      </w:r>
      <w:r w:rsidR="005C0411">
        <w:rPr>
          <w:rFonts w:ascii="Arial" w:hAnsi="Arial" w:cs="Arial"/>
          <w:sz w:val="22"/>
          <w:szCs w:val="22"/>
        </w:rPr>
        <w:t>Rámcovou dohodou</w:t>
      </w:r>
      <w:r w:rsidRPr="000259D0">
        <w:rPr>
          <w:rFonts w:ascii="Arial" w:hAnsi="Arial" w:cs="Arial"/>
          <w:sz w:val="22"/>
          <w:szCs w:val="22"/>
        </w:rPr>
        <w:t xml:space="preserve">, je Objednatel oprávněn ve lhůtě do deseti pracovních dnů od jejího obdržení fakturu vrátit Zhotoviteli k opravě či doplnění. Lhůta splatnosti ceny za provedené </w:t>
      </w:r>
      <w:r w:rsidR="008449C4">
        <w:rPr>
          <w:rFonts w:ascii="Arial" w:hAnsi="Arial" w:cs="Arial"/>
          <w:sz w:val="22"/>
          <w:szCs w:val="22"/>
        </w:rPr>
        <w:t>plnění</w:t>
      </w:r>
      <w:r w:rsidRPr="000259D0">
        <w:rPr>
          <w:rFonts w:ascii="Arial" w:hAnsi="Arial" w:cs="Arial"/>
          <w:sz w:val="22"/>
          <w:szCs w:val="22"/>
        </w:rPr>
        <w:t xml:space="preserve"> v takovémto případě počíná běžet ode dne doručení opravené nebo doplněné faktury Objednateli. Nevrátí-li Objednatel Zhotoviteli fakturu ve lhůtě specifikované v tomto odstavci, má se za to, že k faktuře Objednatel nemá výhrady.</w:t>
      </w:r>
    </w:p>
    <w:p w14:paraId="7996AADF"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Splatnost faktury činí 21 dnů ode dne jejího doručení Objednateli.</w:t>
      </w:r>
    </w:p>
    <w:p w14:paraId="24262E57"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oprávněn požadovat zálohové platby.</w:t>
      </w:r>
    </w:p>
    <w:p w14:paraId="67CC86DC" w14:textId="14A68F35"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stran této </w:t>
      </w:r>
      <w:r w:rsidR="005C0411">
        <w:rPr>
          <w:rFonts w:ascii="Arial" w:hAnsi="Arial" w:cs="Arial"/>
          <w:sz w:val="22"/>
          <w:szCs w:val="22"/>
        </w:rPr>
        <w:t>Rámcové dohody</w:t>
      </w:r>
      <w:r w:rsidRPr="000259D0">
        <w:rPr>
          <w:rFonts w:ascii="Arial" w:hAnsi="Arial" w:cs="Arial"/>
          <w:sz w:val="22"/>
          <w:szCs w:val="22"/>
        </w:rPr>
        <w:t xml:space="preserve"> vznikne nárok na zaplacení Smluvní pokuty, zašle tato Smluvní strana společně s výzvou k uhrazení pokuty dle této </w:t>
      </w:r>
      <w:r w:rsidR="005C0411">
        <w:rPr>
          <w:rFonts w:ascii="Arial" w:hAnsi="Arial" w:cs="Arial"/>
          <w:sz w:val="22"/>
          <w:szCs w:val="22"/>
        </w:rPr>
        <w:t>Rámcové dohody</w:t>
      </w:r>
      <w:r w:rsidRPr="000259D0">
        <w:rPr>
          <w:rFonts w:ascii="Arial" w:hAnsi="Arial" w:cs="Arial"/>
          <w:sz w:val="22"/>
          <w:szCs w:val="22"/>
        </w:rPr>
        <w:t xml:space="preserve"> fakturu na částku ve výši Smluvní pokuty splňující náležitosti daňového dokladu podle ZDPH a účetního dokladu podle ZOÚ druhé Smluvní straně. Smluvní pokuta je splatná do 30 dnů ode dne doručení faktury Smluvní straně povinné k její úhradě. </w:t>
      </w:r>
    </w:p>
    <w:p w14:paraId="2C5E9C29" w14:textId="1BF92648"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Smluvních stran vznikne nárok na náhradu škody, zašle druhé Smluvní straně písemné vyúčtování - fakturu s náležitostmi účetního dokladu podle ZDPH </w:t>
      </w:r>
      <w:r w:rsidRPr="000259D0">
        <w:rPr>
          <w:rFonts w:ascii="Arial" w:hAnsi="Arial" w:cs="Arial"/>
          <w:sz w:val="22"/>
          <w:szCs w:val="22"/>
        </w:rPr>
        <w:lastRenderedPageBreak/>
        <w:t>a ZOÚ s přesnou výší požadované náhrady, popisem vady</w:t>
      </w:r>
      <w:r w:rsidR="00B11848">
        <w:rPr>
          <w:rFonts w:ascii="Arial" w:hAnsi="Arial" w:cs="Arial"/>
          <w:sz w:val="22"/>
          <w:szCs w:val="22"/>
        </w:rPr>
        <w:t>,</w:t>
      </w:r>
      <w:r w:rsidRPr="000259D0">
        <w:rPr>
          <w:rFonts w:ascii="Arial" w:hAnsi="Arial" w:cs="Arial"/>
          <w:sz w:val="22"/>
          <w:szCs w:val="22"/>
        </w:rPr>
        <w:t xml:space="preserve"> popř. jiné události, jíž škoda vznikla a odkazem na konkrétní povinnost druhé Smluvní strany, jejíž porušení způsobilo vznik škody. Náhrada škody je splatná do 30 dnů ode dne doručení řádného vyúčtování druhé Smluvní straně.</w:t>
      </w:r>
    </w:p>
    <w:p w14:paraId="44999C7F" w14:textId="608D9BC9"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Objednatel bude hradit přijatou fakturu</w:t>
      </w:r>
      <w:r w:rsidRPr="000259D0">
        <w:rPr>
          <w:rFonts w:ascii="Arial" w:hAnsi="Arial" w:cs="Arial"/>
          <w:i/>
          <w:sz w:val="22"/>
          <w:szCs w:val="22"/>
        </w:rPr>
        <w:t xml:space="preserve"> </w:t>
      </w:r>
      <w:r w:rsidRPr="000259D0">
        <w:rPr>
          <w:rFonts w:ascii="Arial" w:hAnsi="Arial" w:cs="Arial"/>
          <w:sz w:val="22"/>
          <w:szCs w:val="22"/>
        </w:rPr>
        <w:t xml:space="preserve">pouze bankovním převodem na bankovní účet uvedený v záhlaví této </w:t>
      </w:r>
      <w:r w:rsidR="005C0411">
        <w:rPr>
          <w:rFonts w:ascii="Arial" w:hAnsi="Arial" w:cs="Arial"/>
          <w:sz w:val="22"/>
          <w:szCs w:val="22"/>
        </w:rPr>
        <w:t>Rámcové dohody</w:t>
      </w:r>
      <w:r w:rsidRPr="000259D0">
        <w:rPr>
          <w:rFonts w:ascii="Arial" w:hAnsi="Arial" w:cs="Arial"/>
          <w:sz w:val="22"/>
          <w:szCs w:val="22"/>
        </w:rPr>
        <w:t xml:space="preserve">. </w:t>
      </w:r>
    </w:p>
    <w:p w14:paraId="5415988A"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Stane-li se Zhotovitel nespolehlivým plátcem ve smyslu ZDPH, zaplatí Objednatel pouze základ daně. Příslušná výše DPH bude uhrazena až po písemném doložení Zhotovitele o jeho úhradě příslušnému správci daně.</w:t>
      </w:r>
    </w:p>
    <w:p w14:paraId="5B89CF41" w14:textId="5DC10BDB" w:rsidR="008956FE" w:rsidRPr="000259D0" w:rsidRDefault="008956FE" w:rsidP="00E36CDC">
      <w:pPr>
        <w:numPr>
          <w:ilvl w:val="0"/>
          <w:numId w:val="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bCs/>
          <w:sz w:val="22"/>
          <w:szCs w:val="22"/>
        </w:rPr>
        <w:t xml:space="preserve">Smluvní strany se dohodly, že Objednatel je oprávněn jednostranně započíst jakoukoliv svou pohledávku proti splatné či nesplatné pohledávce Zhotovitele, a to i částečně, bez ohledu na to, zda pohledávky vznikly na základě této </w:t>
      </w:r>
      <w:r w:rsidR="005C0411">
        <w:rPr>
          <w:rFonts w:ascii="Arial" w:hAnsi="Arial" w:cs="Arial"/>
          <w:bCs/>
          <w:sz w:val="22"/>
          <w:szCs w:val="22"/>
        </w:rPr>
        <w:t>Rámcové dohody</w:t>
      </w:r>
      <w:r w:rsidRPr="000259D0">
        <w:rPr>
          <w:rFonts w:ascii="Arial" w:hAnsi="Arial" w:cs="Arial"/>
          <w:bCs/>
          <w:sz w:val="22"/>
          <w:szCs w:val="22"/>
        </w:rPr>
        <w:t>.</w:t>
      </w:r>
    </w:p>
    <w:p w14:paraId="50E0EAB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5F9A7E12" w14:textId="77777777" w:rsidR="008956FE" w:rsidRPr="000259D0" w:rsidRDefault="008956FE" w:rsidP="00E36CDC">
      <w:pPr>
        <w:tabs>
          <w:tab w:val="left" w:pos="851"/>
        </w:tabs>
        <w:suppressAutoHyphens w:val="0"/>
        <w:spacing w:before="120" w:after="120"/>
        <w:rPr>
          <w:rFonts w:ascii="Arial" w:hAnsi="Arial" w:cs="Arial"/>
          <w:b/>
          <w:sz w:val="22"/>
          <w:szCs w:val="22"/>
        </w:rPr>
      </w:pPr>
      <w:bookmarkStart w:id="16" w:name="_Ref404264162"/>
    </w:p>
    <w:p w14:paraId="44E36CD4" w14:textId="22DD0467" w:rsidR="008956FE" w:rsidRPr="000259D0" w:rsidRDefault="008956FE" w:rsidP="00E36CDC">
      <w:pPr>
        <w:tabs>
          <w:tab w:val="left" w:pos="851"/>
        </w:tabs>
        <w:suppressAutoHyphens w:val="0"/>
        <w:spacing w:before="120" w:after="120"/>
        <w:jc w:val="center"/>
        <w:rPr>
          <w:rFonts w:ascii="Arial" w:hAnsi="Arial" w:cs="Arial"/>
          <w:b/>
          <w:sz w:val="22"/>
          <w:szCs w:val="22"/>
        </w:rPr>
      </w:pPr>
      <w:r w:rsidRPr="000259D0">
        <w:rPr>
          <w:rFonts w:ascii="Arial" w:hAnsi="Arial" w:cs="Arial"/>
          <w:b/>
          <w:sz w:val="22"/>
          <w:szCs w:val="22"/>
        </w:rPr>
        <w:t>V</w:t>
      </w:r>
      <w:r w:rsidR="00493338">
        <w:rPr>
          <w:rFonts w:ascii="Arial" w:hAnsi="Arial" w:cs="Arial"/>
          <w:b/>
          <w:sz w:val="22"/>
          <w:szCs w:val="22"/>
        </w:rPr>
        <w:t>I</w:t>
      </w:r>
      <w:r w:rsidRPr="000259D0">
        <w:rPr>
          <w:rFonts w:ascii="Arial" w:hAnsi="Arial" w:cs="Arial"/>
          <w:b/>
          <w:sz w:val="22"/>
          <w:szCs w:val="22"/>
        </w:rPr>
        <w:t xml:space="preserve">I. </w:t>
      </w:r>
      <w:bookmarkEnd w:id="16"/>
      <w:r w:rsidRPr="000259D0">
        <w:rPr>
          <w:rFonts w:ascii="Arial" w:hAnsi="Arial" w:cs="Arial"/>
          <w:b/>
          <w:sz w:val="22"/>
          <w:szCs w:val="22"/>
        </w:rPr>
        <w:t>Práva a povinnosti Smluvních stran při provádění Díl</w:t>
      </w:r>
      <w:r w:rsidR="00475311">
        <w:rPr>
          <w:rFonts w:ascii="Arial" w:hAnsi="Arial" w:cs="Arial"/>
          <w:b/>
          <w:sz w:val="22"/>
          <w:szCs w:val="22"/>
        </w:rPr>
        <w:t>čích plnění</w:t>
      </w:r>
    </w:p>
    <w:p w14:paraId="63D2D742" w14:textId="00EB1593"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7" w:name="_Ref371958959"/>
      <w:r w:rsidRPr="000259D0">
        <w:rPr>
          <w:rFonts w:ascii="Arial" w:hAnsi="Arial" w:cs="Arial"/>
          <w:sz w:val="22"/>
          <w:szCs w:val="22"/>
        </w:rPr>
        <w:t>Zhotovitel je povinen provést Díl</w:t>
      </w:r>
      <w:r w:rsidR="00B145E1">
        <w:rPr>
          <w:rFonts w:ascii="Arial" w:hAnsi="Arial" w:cs="Arial"/>
          <w:sz w:val="22"/>
          <w:szCs w:val="22"/>
        </w:rPr>
        <w:t>čí plnění</w:t>
      </w:r>
      <w:r w:rsidRPr="000259D0">
        <w:rPr>
          <w:rFonts w:ascii="Arial" w:hAnsi="Arial" w:cs="Arial"/>
          <w:sz w:val="22"/>
          <w:szCs w:val="22"/>
        </w:rPr>
        <w:t xml:space="preserve"> v rozsahu vyplývajícím z této </w:t>
      </w:r>
      <w:r w:rsidR="005C0411">
        <w:rPr>
          <w:rFonts w:ascii="Arial" w:hAnsi="Arial" w:cs="Arial"/>
          <w:sz w:val="22"/>
          <w:szCs w:val="22"/>
        </w:rPr>
        <w:t>Rámcové dohody</w:t>
      </w:r>
      <w:r w:rsidR="00B145E1">
        <w:rPr>
          <w:rFonts w:ascii="Arial" w:hAnsi="Arial" w:cs="Arial"/>
          <w:sz w:val="22"/>
          <w:szCs w:val="22"/>
        </w:rPr>
        <w:t xml:space="preserve"> a příslušné Prováděcí smlouvy</w:t>
      </w:r>
      <w:r w:rsidRPr="000259D0">
        <w:rPr>
          <w:rFonts w:ascii="Arial" w:hAnsi="Arial" w:cs="Arial"/>
          <w:sz w:val="22"/>
          <w:szCs w:val="22"/>
        </w:rPr>
        <w:t>.</w:t>
      </w:r>
    </w:p>
    <w:p w14:paraId="2A98DB71" w14:textId="433A77A5"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provést Díl</w:t>
      </w:r>
      <w:r w:rsidR="00B145E1">
        <w:rPr>
          <w:rFonts w:ascii="Arial" w:hAnsi="Arial" w:cs="Arial"/>
          <w:sz w:val="22"/>
          <w:szCs w:val="22"/>
        </w:rPr>
        <w:t>čí plnění</w:t>
      </w:r>
      <w:r w:rsidRPr="000259D0">
        <w:rPr>
          <w:rFonts w:ascii="Arial" w:hAnsi="Arial" w:cs="Arial"/>
          <w:sz w:val="22"/>
          <w:szCs w:val="22"/>
        </w:rPr>
        <w:t xml:space="preserve"> v souladu s obecně závaznými právními předpisy, normami a technickými podmínkami, platnými pro prováděné Díl</w:t>
      </w:r>
      <w:r w:rsidR="00B145E1">
        <w:rPr>
          <w:rFonts w:ascii="Arial" w:hAnsi="Arial" w:cs="Arial"/>
          <w:sz w:val="22"/>
          <w:szCs w:val="22"/>
        </w:rPr>
        <w:t>čí plnění</w:t>
      </w:r>
      <w:r w:rsidRPr="000259D0">
        <w:rPr>
          <w:rFonts w:ascii="Arial" w:hAnsi="Arial" w:cs="Arial"/>
          <w:sz w:val="22"/>
          <w:szCs w:val="22"/>
        </w:rPr>
        <w:t>. Zhotovitel odpovídá za dodržení veškerých obecně závazných právních předpisů rovněž ze strany všech osob, které se budou fyzicky podílet na provedení Díl</w:t>
      </w:r>
      <w:r w:rsidR="00B145E1">
        <w:rPr>
          <w:rFonts w:ascii="Arial" w:hAnsi="Arial" w:cs="Arial"/>
          <w:sz w:val="22"/>
          <w:szCs w:val="22"/>
        </w:rPr>
        <w:t>čího plnění</w:t>
      </w:r>
      <w:r w:rsidRPr="000259D0">
        <w:rPr>
          <w:rFonts w:ascii="Arial" w:hAnsi="Arial" w:cs="Arial"/>
          <w:sz w:val="22"/>
          <w:szCs w:val="22"/>
        </w:rPr>
        <w:t xml:space="preserve">. </w:t>
      </w:r>
    </w:p>
    <w:bookmarkEnd w:id="17"/>
    <w:p w14:paraId="45273712" w14:textId="10596D0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po dobu plnění této </w:t>
      </w:r>
      <w:r w:rsidR="005C0411">
        <w:rPr>
          <w:rFonts w:ascii="Arial" w:hAnsi="Arial" w:cs="Arial"/>
          <w:sz w:val="22"/>
          <w:szCs w:val="22"/>
        </w:rPr>
        <w:t>Rámcové dohody</w:t>
      </w:r>
      <w:r w:rsidRPr="000259D0">
        <w:rPr>
          <w:rFonts w:ascii="Arial" w:hAnsi="Arial" w:cs="Arial"/>
          <w:sz w:val="22"/>
          <w:szCs w:val="22"/>
        </w:rPr>
        <w:t xml:space="preserve"> splňovat veškeré základní kvalifikační předpoklady či obdobné předpoklady nebo podmínky stanovené v zadávací dokumentaci. V případě, že Zhotovitel přestane splňovat jakýkoliv z těchto předpokladů, je povinen nejpozději do 7 pracovních dnů tuto skutečnost Objednateli ohlásit s tím, že do 10-ti pracovních dnů od oznámení této skutečnosti doloží veškeré potřebné doklady k opětovnému prokázání splnění těchto předpokladů. </w:t>
      </w:r>
    </w:p>
    <w:p w14:paraId="0C789026" w14:textId="40CE5DBB"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8" w:name="_Ref357067939"/>
      <w:r w:rsidRPr="000259D0">
        <w:rPr>
          <w:rFonts w:ascii="Arial" w:hAnsi="Arial" w:cs="Arial"/>
          <w:sz w:val="22"/>
          <w:szCs w:val="22"/>
        </w:rPr>
        <w:t>Zhotovitel se zavazuje při provádění Díl</w:t>
      </w:r>
      <w:r w:rsidR="00D01965">
        <w:rPr>
          <w:rFonts w:ascii="Arial" w:hAnsi="Arial" w:cs="Arial"/>
          <w:sz w:val="22"/>
          <w:szCs w:val="22"/>
        </w:rPr>
        <w:t>čího plnění</w:t>
      </w:r>
      <w:r w:rsidRPr="000259D0">
        <w:rPr>
          <w:rFonts w:ascii="Arial" w:hAnsi="Arial" w:cs="Arial"/>
          <w:sz w:val="22"/>
          <w:szCs w:val="22"/>
        </w:rPr>
        <w:t xml:space="preserve"> řídit pokyny Objednatele. Zhotovitel je povinen </w:t>
      </w:r>
      <w:r w:rsidR="00C7381C">
        <w:rPr>
          <w:rFonts w:ascii="Arial" w:hAnsi="Arial" w:cs="Arial"/>
          <w:sz w:val="22"/>
          <w:szCs w:val="22"/>
        </w:rPr>
        <w:t xml:space="preserve">písemně </w:t>
      </w:r>
      <w:r w:rsidRPr="000259D0">
        <w:rPr>
          <w:rFonts w:ascii="Arial" w:hAnsi="Arial" w:cs="Arial"/>
          <w:sz w:val="22"/>
          <w:szCs w:val="22"/>
        </w:rPr>
        <w:t xml:space="preserve">upozornit Objednatele na nevhodnost pokynů či návrhů daných mu Objednatelem, na rizika vyplývající z Objednatelem požadovaných </w:t>
      </w:r>
      <w:r w:rsidR="00D01965">
        <w:rPr>
          <w:rFonts w:ascii="Arial" w:hAnsi="Arial" w:cs="Arial"/>
          <w:sz w:val="22"/>
          <w:szCs w:val="22"/>
        </w:rPr>
        <w:t>postupů při poskytování Dílčího plnění</w:t>
      </w:r>
      <w:r w:rsidRPr="000259D0">
        <w:rPr>
          <w:rFonts w:ascii="Arial" w:hAnsi="Arial" w:cs="Arial"/>
          <w:sz w:val="22"/>
          <w:szCs w:val="22"/>
        </w:rPr>
        <w:t>, pokud neodpovídají obvyklým postupům předmětného plnění či podmínkám bezpečnosti práce, včetně důsledků pro kvalitu a termín poskytnutí příslušných prací na Díl</w:t>
      </w:r>
      <w:r w:rsidR="00D01965">
        <w:rPr>
          <w:rFonts w:ascii="Arial" w:hAnsi="Arial" w:cs="Arial"/>
          <w:sz w:val="22"/>
          <w:szCs w:val="22"/>
        </w:rPr>
        <w:t>čím plnění</w:t>
      </w:r>
      <w:r w:rsidRPr="000259D0">
        <w:rPr>
          <w:rFonts w:ascii="Arial" w:hAnsi="Arial" w:cs="Arial"/>
          <w:sz w:val="22"/>
          <w:szCs w:val="22"/>
        </w:rPr>
        <w:t>, jestliže Zhotovitel mohl tuto nevhodnost zjistit při vynaložení své odborné péče.</w:t>
      </w:r>
      <w:bookmarkEnd w:id="18"/>
    </w:p>
    <w:p w14:paraId="083EB6C8" w14:textId="030BC0C1"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je povinen Objednatele průběžně informovat o stavu rozpracovaného Díla</w:t>
      </w:r>
      <w:r w:rsidR="00D01965">
        <w:rPr>
          <w:rFonts w:ascii="Arial" w:hAnsi="Arial" w:cs="Arial"/>
          <w:sz w:val="22"/>
          <w:szCs w:val="22"/>
        </w:rPr>
        <w:t xml:space="preserve"> nebo postupu při provádění Dílčího plnění</w:t>
      </w:r>
      <w:r w:rsidRPr="000259D0">
        <w:rPr>
          <w:rFonts w:ascii="Arial" w:hAnsi="Arial" w:cs="Arial"/>
          <w:sz w:val="22"/>
          <w:szCs w:val="22"/>
        </w:rPr>
        <w:t>, na žádost předkládat Objednateli k nahlédnutí dosud realizovanou část Díla a průběžně s ním rozpracované Dílo konzultovat.</w:t>
      </w:r>
    </w:p>
    <w:p w14:paraId="68F6DA3D"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před zahájením projektových prací důsledně prověřit veškeré situace související s daným objektem a zahrnout všechny vlivy budoucí stavby a kalkulace, které lze předpokládat, do projektové dokumentace tak, aby se snížil vznik možných víceprací.</w:t>
      </w:r>
    </w:p>
    <w:p w14:paraId="09554A11"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odpovídá za správnost, celistvost a úplnost jím zpracovaného Díla, zejména za respektování požadavků z hlediska ochrany veřejných zájmů a za jejich koordinaci, a je povinen doložit kontrolovatelným způsobem splnění všech základních požadavků na Dílo dle platné legislativy.</w:t>
      </w:r>
    </w:p>
    <w:p w14:paraId="280719DC" w14:textId="0B79C36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Pro stavbu realizovanou na základě </w:t>
      </w:r>
      <w:r w:rsidR="00816067">
        <w:rPr>
          <w:rFonts w:ascii="Arial" w:hAnsi="Arial" w:cs="Arial"/>
          <w:sz w:val="22"/>
          <w:szCs w:val="22"/>
        </w:rPr>
        <w:t>projektové dokumentace zpracované Zhotovitelem</w:t>
      </w:r>
      <w:r w:rsidRPr="000259D0">
        <w:rPr>
          <w:rFonts w:ascii="Arial" w:hAnsi="Arial" w:cs="Arial"/>
          <w:sz w:val="22"/>
          <w:szCs w:val="22"/>
        </w:rPr>
        <w:t xml:space="preserve"> mohou být v </w:t>
      </w:r>
      <w:r w:rsidR="00816067">
        <w:rPr>
          <w:rFonts w:ascii="Arial" w:hAnsi="Arial" w:cs="Arial"/>
          <w:sz w:val="22"/>
          <w:szCs w:val="22"/>
        </w:rPr>
        <w:t>D</w:t>
      </w:r>
      <w:r w:rsidRPr="000259D0">
        <w:rPr>
          <w:rFonts w:ascii="Arial" w:hAnsi="Arial" w:cs="Arial"/>
          <w:sz w:val="22"/>
          <w:szCs w:val="22"/>
        </w:rPr>
        <w:t xml:space="preserve">íle navrženy jen takové výrobky a konstrukce, které splňují všechny vlastnosti a technické požadavky kladené na tyto výrobky a konstrukce platnými právními </w:t>
      </w:r>
      <w:r w:rsidRPr="000259D0">
        <w:rPr>
          <w:rFonts w:ascii="Arial" w:hAnsi="Arial" w:cs="Arial"/>
          <w:sz w:val="22"/>
          <w:szCs w:val="22"/>
        </w:rPr>
        <w:lastRenderedPageBreak/>
        <w:t>předpisy. Těmito právními předpisy jsou zejména zákon č. 283/2021 Sb. ve znění pozdějších předpisů a zákon č. 22/1997 Sb., především ve spojení s nařízením vlády č. 163/2002 Sb., a nařízení Evropského parlamentu a rady (EU) č. 305/2011. Vlastnosti výrobků navržených v Díle musí být ověřeny v souladu s ustanoveními uvedených právních předpisů.</w:t>
      </w:r>
    </w:p>
    <w:p w14:paraId="3377E2CA"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U stavebních výrobků navržených v Díle musí Zhotovitel uvést specifikaci jejich vlastností. U stavebních výrobků navržených v Díle, na něž se vztahuje právní úprava obsažená v nařízení vlády č. 163/2002 Sb., musí Zhotovitel uvést specifikaci jejich vlastností dle ČSN vycházejících ze zpracované projektové dokumentace. U stavebních výrobků navržených v Díle, na něž se vztahuje právní úprava obsažená v nařízení Evropského parlamentu a Rady (EU) č. 305/2011 musí Zhotovitel uvést specifikaci jejich stavebně technických vlastností dle požadavků harmonizovaných evropských norem ČSN EN (Normy výrobků) vycházejících ze zpracované projektové dokumentace.</w:t>
      </w:r>
    </w:p>
    <w:p w14:paraId="19443F5E" w14:textId="3D2B22E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Není-li Zhotovitel způsobilý některou část Díla vypracovat sám, je povinen přizvat ke spolupráci na vypracování této části příslušně specializovanou a autorizovanou osobu, a to vždy s předchozím souhlasem Objednatele. </w:t>
      </w:r>
      <w:r w:rsidR="00F37CA3">
        <w:rPr>
          <w:rFonts w:ascii="Arial" w:hAnsi="Arial" w:cs="Arial"/>
          <w:sz w:val="22"/>
          <w:szCs w:val="22"/>
        </w:rPr>
        <w:t xml:space="preserve">Taková osoba musí být uvedena v Příloze č. </w:t>
      </w:r>
      <w:r w:rsidR="007A26B3">
        <w:rPr>
          <w:rFonts w:ascii="Arial" w:hAnsi="Arial" w:cs="Arial"/>
          <w:sz w:val="22"/>
          <w:szCs w:val="22"/>
        </w:rPr>
        <w:t>3</w:t>
      </w:r>
      <w:r w:rsidR="00F37CA3">
        <w:rPr>
          <w:rFonts w:ascii="Arial" w:hAnsi="Arial" w:cs="Arial"/>
          <w:sz w:val="22"/>
          <w:szCs w:val="22"/>
        </w:rPr>
        <w:t xml:space="preserve"> </w:t>
      </w:r>
      <w:r w:rsidR="005C0411">
        <w:rPr>
          <w:rFonts w:ascii="Arial" w:hAnsi="Arial" w:cs="Arial"/>
          <w:sz w:val="22"/>
          <w:szCs w:val="22"/>
        </w:rPr>
        <w:t>Rámcové dohody</w:t>
      </w:r>
      <w:r w:rsidR="00F37CA3">
        <w:rPr>
          <w:rFonts w:ascii="Arial" w:hAnsi="Arial" w:cs="Arial"/>
          <w:sz w:val="22"/>
          <w:szCs w:val="22"/>
        </w:rPr>
        <w:t xml:space="preserve">. </w:t>
      </w:r>
      <w:r w:rsidRPr="000259D0">
        <w:rPr>
          <w:rFonts w:ascii="Arial" w:hAnsi="Arial" w:cs="Arial"/>
          <w:sz w:val="22"/>
          <w:szCs w:val="22"/>
        </w:rPr>
        <w:t>Vypracování části Díla přizvanou specializovanou a autorizovanou osobou nemá vliv na odpovědnost Zhotovitele za správnost, celistvost, úplnost a proveditelnost celého Díla.</w:t>
      </w:r>
    </w:p>
    <w:p w14:paraId="6A3FC6C6" w14:textId="6E073DD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Jednotlivé </w:t>
      </w:r>
      <w:r w:rsidR="00BD645F">
        <w:rPr>
          <w:rFonts w:ascii="Arial" w:hAnsi="Arial" w:cs="Arial"/>
          <w:sz w:val="22"/>
          <w:szCs w:val="22"/>
        </w:rPr>
        <w:t xml:space="preserve">dílčí </w:t>
      </w:r>
      <w:r w:rsidRPr="000259D0">
        <w:rPr>
          <w:rFonts w:ascii="Arial" w:hAnsi="Arial" w:cs="Arial"/>
          <w:sz w:val="22"/>
          <w:szCs w:val="22"/>
        </w:rPr>
        <w:t xml:space="preserve">části Díla musí mít náležitosti a údaje o konkrétní osobě, která jednotlivé </w:t>
      </w:r>
      <w:r w:rsidR="00BD645F">
        <w:rPr>
          <w:rFonts w:ascii="Arial" w:hAnsi="Arial" w:cs="Arial"/>
          <w:sz w:val="22"/>
          <w:szCs w:val="22"/>
        </w:rPr>
        <w:t xml:space="preserve">dílčí </w:t>
      </w:r>
      <w:r w:rsidRPr="000259D0">
        <w:rPr>
          <w:rFonts w:ascii="Arial" w:hAnsi="Arial" w:cs="Arial"/>
          <w:sz w:val="22"/>
          <w:szCs w:val="22"/>
        </w:rPr>
        <w:t>části Díla vypracovala, a která je k těmto činnostem autorizovaná a má dostatečnou a prokazatelnou zkušenost. Těmito náležitostmi a údaji jsou vlastnoruční podpis, otisk razítka se státním znakem České republiky a jméno této osoby, včetně čísla, pod nímž je zapsána v seznamu autorizovaných osob a vyznačení jejího oboru, popř. specializace a její autorizace.</w:t>
      </w:r>
    </w:p>
    <w:p w14:paraId="319D4F9B" w14:textId="77777777" w:rsidR="008956FE" w:rsidRPr="000259D0" w:rsidRDefault="008956FE" w:rsidP="00E36CDC">
      <w:pPr>
        <w:pStyle w:val="Zkladntext2"/>
        <w:numPr>
          <w:ilvl w:val="0"/>
          <w:numId w:val="22"/>
        </w:numPr>
        <w:tabs>
          <w:tab w:val="left" w:pos="426"/>
        </w:tabs>
        <w:spacing w:before="120" w:after="120"/>
        <w:rPr>
          <w:rFonts w:ascii="Arial" w:hAnsi="Arial" w:cs="Arial"/>
          <w:sz w:val="22"/>
          <w:szCs w:val="22"/>
        </w:rPr>
      </w:pPr>
      <w:r w:rsidRPr="000259D0">
        <w:rPr>
          <w:rFonts w:ascii="Arial" w:hAnsi="Arial" w:cs="Arial"/>
          <w:sz w:val="22"/>
          <w:szCs w:val="22"/>
        </w:rPr>
        <w:t xml:space="preserve">V rámci odpovědného plnění veřejné zakázky je Zhotovitel povinen: </w:t>
      </w:r>
    </w:p>
    <w:p w14:paraId="7B03C233"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smluvní plnění zákonného pojištění zaměstnanců a pojištění odpovědnosti za škodu způsobenou třetím osobám v plné míře vztahuje také na poddodavatele.  </w:t>
      </w:r>
    </w:p>
    <w:p w14:paraId="5A3E1703" w14:textId="4929DD0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w:t>
      </w:r>
      <w:r w:rsidR="00BD645F">
        <w:rPr>
          <w:rFonts w:ascii="Arial" w:hAnsi="Arial" w:cs="Arial"/>
          <w:sz w:val="22"/>
          <w:szCs w:val="22"/>
        </w:rPr>
        <w:t>smlouvy</w:t>
      </w:r>
      <w:r w:rsidRPr="000259D0">
        <w:rPr>
          <w:rFonts w:ascii="Arial" w:hAnsi="Arial" w:cs="Arial"/>
          <w:sz w:val="22"/>
          <w:szCs w:val="22"/>
        </w:rPr>
        <w:t xml:space="preserve"> uzavřené mezi Zhotovitelem a jeho poddodavatelem k nahlédnutí. </w:t>
      </w:r>
    </w:p>
    <w:p w14:paraId="1B05AAEE"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snižování negativních dopadů ze své činnosti na životní prostředí zajistit využívání nízkoemisních automobilů, má-li je k dispozici, tisk veškerých listinných výstupů předávaných Objednateli na papír, který je šetrný k životnímu prostředí, pokud zvláštní použití pro specifické účely nevyžaduje jiný druh papíru a motivovat zaměstnance dodavatele k efektivnímu a úspornému tisku. </w:t>
      </w:r>
    </w:p>
    <w:p w14:paraId="437B21F6"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využití principů cirkulární ekonomiky zohlednit při zpracování soupisu prací maximálně materiály s obsahem druhotných surovin dle Katalogu výrobků a materiálů s obsahem druhotných surovin pro použití ve stavebnictví (https://profesis.ckait.cz/dokumenty-verejne-spravy/recyklujeme-stavby/) pokud je použití těchto materiálů možné, účelné a jejich kvalitativní vlastnosti jsou v rámci realizace stavby přibližně srovnatelné s materiály bez obsahu druhotných surovin. Rozsah využití materiálů s obsahem druhotných surovin musí Zhotovitel s Objednatelem odsouhlasit a v soupisu prací přehledným způsobem označit. V případě, že použití materiálů s obsahem druhotných surovin není v rámci </w:t>
      </w:r>
      <w:r w:rsidRPr="000259D0">
        <w:rPr>
          <w:rFonts w:ascii="Arial" w:hAnsi="Arial" w:cs="Arial"/>
          <w:sz w:val="22"/>
          <w:szCs w:val="22"/>
        </w:rPr>
        <w:lastRenderedPageBreak/>
        <w:t xml:space="preserve">realizace stavby možné nebo účelné, sdělí tuto skutečnost Zhotovitel Objednateli písemně včetně uvedení důvodu nemožnosti nebo neúčelnosti využití materiálů s obsahem druhotných surovin. Zdůvodnění musí obsahovat konkrétní skutečnosti nebo omezující využití materiálů s obsahem druhotných surovin. Výše uvedené informace budou součástí technické zprávy projektové dokumentace. </w:t>
      </w:r>
    </w:p>
    <w:p w14:paraId="65D2A85E" w14:textId="7EC35DE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Zhotovitel podpisem této </w:t>
      </w:r>
      <w:r w:rsidR="005C0411">
        <w:rPr>
          <w:rFonts w:ascii="Arial" w:hAnsi="Arial" w:cs="Arial"/>
          <w:sz w:val="22"/>
          <w:szCs w:val="22"/>
        </w:rPr>
        <w:t>Rámcové dohody</w:t>
      </w:r>
      <w:r w:rsidRPr="000259D0">
        <w:rPr>
          <w:rFonts w:ascii="Arial" w:hAnsi="Arial" w:cs="Arial"/>
          <w:sz w:val="22"/>
          <w:szCs w:val="22"/>
        </w:rPr>
        <w:t xml:space="preserve"> přebírá povinnosti uvedené v tomto odstavci k odpovědnému plnění veřejné zakázky. Objednatel je oprávněn plnění těchto povinností kdykoliv kontrolovat, a to bez předchozího ohlášení Zhotoviteli. Jeli k provedení kontroly potřeba předložení souvisejících dokumentů, zavazuje se Zhotovitel k jejich předložení nejpozději do 2 pracovních dnů od doručení výzvy Objednatele.</w:t>
      </w:r>
    </w:p>
    <w:p w14:paraId="5D91FB5C" w14:textId="78B69C37" w:rsidR="008956FE"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při plnění této Smlouvu dojde ke změně legislativy, která nahradí předpisy uvedené v této </w:t>
      </w:r>
      <w:r w:rsidR="005C0411">
        <w:rPr>
          <w:rFonts w:ascii="Arial" w:hAnsi="Arial" w:cs="Arial"/>
          <w:sz w:val="22"/>
          <w:szCs w:val="22"/>
        </w:rPr>
        <w:t>Rámcové dohodě</w:t>
      </w:r>
      <w:r w:rsidRPr="000259D0">
        <w:rPr>
          <w:rFonts w:ascii="Arial" w:hAnsi="Arial" w:cs="Arial"/>
          <w:sz w:val="22"/>
          <w:szCs w:val="22"/>
        </w:rPr>
        <w:t>, pak je Zhotovitel povinen provést Díl</w:t>
      </w:r>
      <w:r w:rsidR="00BD645F">
        <w:rPr>
          <w:rFonts w:ascii="Arial" w:hAnsi="Arial" w:cs="Arial"/>
          <w:sz w:val="22"/>
          <w:szCs w:val="22"/>
        </w:rPr>
        <w:t>čí plnění</w:t>
      </w:r>
      <w:r w:rsidRPr="000259D0">
        <w:rPr>
          <w:rFonts w:ascii="Arial" w:hAnsi="Arial" w:cs="Arial"/>
          <w:sz w:val="22"/>
          <w:szCs w:val="22"/>
        </w:rPr>
        <w:t xml:space="preserve"> v souladu s novou legislativou.</w:t>
      </w:r>
    </w:p>
    <w:p w14:paraId="7D9DA95C" w14:textId="0F481975" w:rsidR="0043506C" w:rsidRDefault="0043506C" w:rsidP="00E36CDC">
      <w:pPr>
        <w:pStyle w:val="Zkladntext2"/>
        <w:numPr>
          <w:ilvl w:val="0"/>
          <w:numId w:val="22"/>
        </w:numPr>
        <w:tabs>
          <w:tab w:val="left" w:pos="426"/>
        </w:tabs>
        <w:spacing w:before="120" w:after="120"/>
        <w:ind w:left="426" w:hanging="426"/>
        <w:rPr>
          <w:rFonts w:ascii="Arial" w:hAnsi="Arial" w:cs="Arial"/>
          <w:sz w:val="22"/>
          <w:szCs w:val="22"/>
        </w:rPr>
      </w:pPr>
      <w:r>
        <w:rPr>
          <w:rFonts w:ascii="Arial" w:hAnsi="Arial" w:cs="Arial"/>
          <w:sz w:val="22"/>
          <w:szCs w:val="22"/>
        </w:rPr>
        <w:t xml:space="preserve">V souvislosti s financováním Projektu z podpory poskytnuté </w:t>
      </w:r>
      <w:r w:rsidR="00BD645F">
        <w:rPr>
          <w:rFonts w:ascii="Arial" w:hAnsi="Arial" w:cs="Arial"/>
          <w:sz w:val="22"/>
          <w:szCs w:val="22"/>
        </w:rPr>
        <w:t xml:space="preserve">v rámci OPST </w:t>
      </w:r>
      <w:r>
        <w:rPr>
          <w:rFonts w:ascii="Arial" w:hAnsi="Arial" w:cs="Arial"/>
          <w:sz w:val="22"/>
          <w:szCs w:val="22"/>
        </w:rPr>
        <w:t>je Zhotovitel povinen</w:t>
      </w:r>
    </w:p>
    <w:p w14:paraId="585B8EC4" w14:textId="63594357"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3506C">
        <w:rPr>
          <w:rFonts w:ascii="Arial" w:hAnsi="Arial" w:cs="Arial"/>
          <w:sz w:val="22"/>
          <w:szCs w:val="22"/>
        </w:rPr>
        <w:t xml:space="preserve">minimálně podobu 10 (deseti) let od účinnosti této </w:t>
      </w:r>
      <w:r w:rsidR="005C0411">
        <w:rPr>
          <w:rFonts w:ascii="Arial" w:hAnsi="Arial" w:cs="Arial"/>
          <w:sz w:val="22"/>
          <w:szCs w:val="22"/>
        </w:rPr>
        <w:t>Rámcové dohody</w:t>
      </w:r>
      <w:r w:rsidRPr="0043506C">
        <w:rPr>
          <w:rFonts w:ascii="Arial" w:hAnsi="Arial" w:cs="Arial"/>
          <w:sz w:val="22"/>
          <w:szCs w:val="22"/>
        </w:rPr>
        <w:t xml:space="preserve"> poskytovat požadované informace a dokumentaci související s realizací předmětu </w:t>
      </w:r>
      <w:r w:rsidR="005C0411">
        <w:rPr>
          <w:rFonts w:ascii="Arial" w:hAnsi="Arial" w:cs="Arial"/>
          <w:sz w:val="22"/>
          <w:szCs w:val="22"/>
        </w:rPr>
        <w:t>Rámcové dohody</w:t>
      </w:r>
      <w:r w:rsidRPr="0043506C">
        <w:rPr>
          <w:rFonts w:ascii="Arial" w:hAnsi="Arial" w:cs="Arial"/>
          <w:sz w:val="22"/>
          <w:szCs w:val="22"/>
        </w:rPr>
        <w:t xml:space="preserve"> zaměstnancům nebo zmocněncům pověřených orgánů (např.</w:t>
      </w:r>
      <w:r>
        <w:rPr>
          <w:rFonts w:ascii="Arial" w:hAnsi="Arial" w:cs="Arial"/>
          <w:sz w:val="22"/>
          <w:szCs w:val="22"/>
        </w:rPr>
        <w:t xml:space="preserve"> </w:t>
      </w:r>
      <w:r w:rsidRPr="0043506C">
        <w:rPr>
          <w:rFonts w:ascii="Arial" w:hAnsi="Arial" w:cs="Arial"/>
          <w:sz w:val="22"/>
          <w:szCs w:val="22"/>
        </w:rPr>
        <w:t xml:space="preserve">Evropské komise, Evropského účetního dvora, příslušného orgánu finanční správy a dalších oprávněných orgánů státní správy) a je povinen vytvořit výše uvedeným osobám podmínky k provedení kontroly vztahující se k realizaci předmětu </w:t>
      </w:r>
      <w:r w:rsidR="005C0411">
        <w:rPr>
          <w:rFonts w:ascii="Arial" w:hAnsi="Arial" w:cs="Arial"/>
          <w:sz w:val="22"/>
          <w:szCs w:val="22"/>
        </w:rPr>
        <w:t>Rámcové dohody</w:t>
      </w:r>
      <w:r w:rsidRPr="0043506C">
        <w:rPr>
          <w:rFonts w:ascii="Arial" w:hAnsi="Arial" w:cs="Arial"/>
          <w:sz w:val="22"/>
          <w:szCs w:val="22"/>
        </w:rPr>
        <w:t xml:space="preserve"> a poskytnout jim při provádění kontroly součinnost</w:t>
      </w:r>
      <w:r>
        <w:rPr>
          <w:rFonts w:ascii="Arial" w:hAnsi="Arial" w:cs="Arial"/>
          <w:sz w:val="22"/>
          <w:szCs w:val="22"/>
        </w:rPr>
        <w:t>;</w:t>
      </w:r>
    </w:p>
    <w:p w14:paraId="21CA37B9" w14:textId="72793F2A"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neprodleně písemně informoval Objednatele </w:t>
      </w:r>
      <w:r w:rsidRPr="00415875">
        <w:rPr>
          <w:rFonts w:ascii="Arial" w:hAnsi="Arial" w:cs="Arial"/>
          <w:sz w:val="22"/>
          <w:szCs w:val="22"/>
        </w:rPr>
        <w:t xml:space="preserve">o skutečném tvrzení, stížnosti nebo informaci týkající se </w:t>
      </w:r>
      <w:r>
        <w:rPr>
          <w:rFonts w:ascii="Arial" w:hAnsi="Arial" w:cs="Arial"/>
          <w:sz w:val="22"/>
          <w:szCs w:val="22"/>
        </w:rPr>
        <w:t>n</w:t>
      </w:r>
      <w:r w:rsidRPr="00415875">
        <w:rPr>
          <w:rFonts w:ascii="Arial" w:hAnsi="Arial" w:cs="Arial"/>
          <w:sz w:val="22"/>
          <w:szCs w:val="22"/>
        </w:rPr>
        <w:t>ezákonných činností souvisejících s</w:t>
      </w:r>
      <w:r>
        <w:rPr>
          <w:rFonts w:ascii="Arial" w:hAnsi="Arial" w:cs="Arial"/>
          <w:sz w:val="22"/>
          <w:szCs w:val="22"/>
        </w:rPr>
        <w:t> </w:t>
      </w:r>
      <w:r w:rsidRPr="00415875">
        <w:rPr>
          <w:rFonts w:ascii="Arial" w:hAnsi="Arial" w:cs="Arial"/>
          <w:sz w:val="22"/>
          <w:szCs w:val="22"/>
        </w:rPr>
        <w:t>Projektem</w:t>
      </w:r>
      <w:r>
        <w:rPr>
          <w:rFonts w:ascii="Arial" w:hAnsi="Arial" w:cs="Arial"/>
          <w:sz w:val="22"/>
          <w:szCs w:val="22"/>
        </w:rPr>
        <w:t xml:space="preserve">, přičemž za nezákonné činnosti se pro účely tohoto ustanovení </w:t>
      </w:r>
      <w:r w:rsidR="005C0411">
        <w:rPr>
          <w:rFonts w:ascii="Arial" w:hAnsi="Arial" w:cs="Arial"/>
          <w:sz w:val="22"/>
          <w:szCs w:val="22"/>
        </w:rPr>
        <w:t>Rámcové dohody</w:t>
      </w:r>
      <w:r>
        <w:rPr>
          <w:rFonts w:ascii="Arial" w:hAnsi="Arial" w:cs="Arial"/>
          <w:sz w:val="22"/>
          <w:szCs w:val="22"/>
        </w:rPr>
        <w:t xml:space="preserve"> </w:t>
      </w:r>
      <w:r w:rsidRPr="0043506C">
        <w:rPr>
          <w:rFonts w:ascii="Arial" w:hAnsi="Arial" w:cs="Arial"/>
          <w:sz w:val="22"/>
          <w:szCs w:val="22"/>
        </w:rPr>
        <w:t xml:space="preserve">rozumí jakákoli z následujících nezákonných činností nebo činností prováděných za nezákonnými účely podle platných právních předpisů v některé z následujících oblastí: </w:t>
      </w:r>
    </w:p>
    <w:p w14:paraId="7DD01774"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podvod, korupce, nátlak, tajné dohody nebo maření,</w:t>
      </w:r>
    </w:p>
    <w:p w14:paraId="032D003E"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 xml:space="preserve">praní peněz, financování terorismu nebo daňové trestné činy, jak jsou definovány ve směrnicích proti praní špinavých peněz (AML), a </w:t>
      </w:r>
    </w:p>
    <w:p w14:paraId="345B63D5" w14:textId="679E086E"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jiná nezákonná činnost proti finančním zájmům Evropské unie, jak je definována ve směrnici o boji vedeném trestněprávní cestou proti podvodům poškozujícím finanční zájmy Unie (PIF)</w:t>
      </w:r>
      <w:r>
        <w:rPr>
          <w:rFonts w:ascii="Arial" w:hAnsi="Arial" w:cs="Arial"/>
          <w:sz w:val="22"/>
          <w:szCs w:val="22"/>
        </w:rPr>
        <w:t>;</w:t>
      </w:r>
    </w:p>
    <w:p w14:paraId="6F325F3B" w14:textId="1658F493"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15875">
        <w:rPr>
          <w:rFonts w:ascii="Arial" w:hAnsi="Arial" w:cs="Arial"/>
          <w:sz w:val="22"/>
          <w:szCs w:val="22"/>
        </w:rPr>
        <w:t>v</w:t>
      </w:r>
      <w:r>
        <w:rPr>
          <w:rFonts w:ascii="Arial" w:hAnsi="Arial" w:cs="Arial"/>
          <w:sz w:val="22"/>
          <w:szCs w:val="22"/>
        </w:rPr>
        <w:t>ést</w:t>
      </w:r>
      <w:r w:rsidRPr="00415875">
        <w:rPr>
          <w:rFonts w:ascii="Arial" w:hAnsi="Arial" w:cs="Arial"/>
          <w:sz w:val="22"/>
          <w:szCs w:val="22"/>
        </w:rPr>
        <w:t xml:space="preserve"> účetní knihy a záznamy o všech finančních transakcích a výdajích v souvislosti s</w:t>
      </w:r>
      <w:r>
        <w:rPr>
          <w:rFonts w:ascii="Arial" w:hAnsi="Arial" w:cs="Arial"/>
          <w:sz w:val="22"/>
          <w:szCs w:val="22"/>
        </w:rPr>
        <w:t> realizací Díl</w:t>
      </w:r>
      <w:r w:rsidR="00493338">
        <w:rPr>
          <w:rFonts w:ascii="Arial" w:hAnsi="Arial" w:cs="Arial"/>
          <w:sz w:val="22"/>
          <w:szCs w:val="22"/>
        </w:rPr>
        <w:t>čích plnění</w:t>
      </w:r>
      <w:r>
        <w:rPr>
          <w:rFonts w:ascii="Arial" w:hAnsi="Arial" w:cs="Arial"/>
          <w:sz w:val="22"/>
          <w:szCs w:val="22"/>
        </w:rPr>
        <w:t>;</w:t>
      </w:r>
    </w:p>
    <w:p w14:paraId="136CDF3D" w14:textId="10F2FB36"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umožnit </w:t>
      </w:r>
      <w:r w:rsidR="00493338">
        <w:rPr>
          <w:rFonts w:ascii="Arial" w:hAnsi="Arial" w:cs="Arial"/>
          <w:sz w:val="22"/>
          <w:szCs w:val="22"/>
        </w:rPr>
        <w:t>oprávněným kontrolním orgánům</w:t>
      </w:r>
      <w:r>
        <w:rPr>
          <w:rFonts w:ascii="Arial" w:hAnsi="Arial" w:cs="Arial"/>
          <w:sz w:val="22"/>
          <w:szCs w:val="22"/>
        </w:rPr>
        <w:t xml:space="preserve"> nahlížet </w:t>
      </w:r>
      <w:r w:rsidRPr="00415875">
        <w:rPr>
          <w:rFonts w:ascii="Arial" w:hAnsi="Arial" w:cs="Arial"/>
          <w:sz w:val="22"/>
          <w:szCs w:val="22"/>
        </w:rPr>
        <w:t xml:space="preserve">v souvislosti s údajnou </w:t>
      </w:r>
      <w:r>
        <w:rPr>
          <w:rFonts w:ascii="Arial" w:hAnsi="Arial" w:cs="Arial"/>
          <w:sz w:val="22"/>
          <w:szCs w:val="22"/>
        </w:rPr>
        <w:t>n</w:t>
      </w:r>
      <w:r w:rsidRPr="00415875">
        <w:rPr>
          <w:rFonts w:ascii="Arial" w:hAnsi="Arial" w:cs="Arial"/>
          <w:sz w:val="22"/>
          <w:szCs w:val="22"/>
        </w:rPr>
        <w:t xml:space="preserve">ezákonnou činností </w:t>
      </w:r>
      <w:r w:rsidR="00E36CDC">
        <w:rPr>
          <w:rFonts w:ascii="Arial" w:hAnsi="Arial" w:cs="Arial"/>
          <w:sz w:val="22"/>
          <w:szCs w:val="22"/>
        </w:rPr>
        <w:t>týkající se realizace Díl</w:t>
      </w:r>
      <w:r w:rsidR="00493338">
        <w:rPr>
          <w:rFonts w:ascii="Arial" w:hAnsi="Arial" w:cs="Arial"/>
          <w:sz w:val="22"/>
          <w:szCs w:val="22"/>
        </w:rPr>
        <w:t>čích plnění</w:t>
      </w:r>
      <w:r w:rsidR="00E36CDC">
        <w:rPr>
          <w:rFonts w:ascii="Arial" w:hAnsi="Arial" w:cs="Arial"/>
          <w:sz w:val="22"/>
          <w:szCs w:val="22"/>
        </w:rPr>
        <w:t xml:space="preserve"> </w:t>
      </w:r>
      <w:r w:rsidRPr="00415875">
        <w:rPr>
          <w:rFonts w:ascii="Arial" w:hAnsi="Arial" w:cs="Arial"/>
          <w:sz w:val="22"/>
          <w:szCs w:val="22"/>
        </w:rPr>
        <w:t>do účetních knih a záznamů a pořizovat si kopie dokumentů v rozsahu povoleném zákonem</w:t>
      </w:r>
      <w:r w:rsidR="00E36CDC">
        <w:rPr>
          <w:rFonts w:ascii="Arial" w:hAnsi="Arial" w:cs="Arial"/>
          <w:sz w:val="22"/>
          <w:szCs w:val="22"/>
        </w:rPr>
        <w:t>.</w:t>
      </w:r>
    </w:p>
    <w:p w14:paraId="2E13AE1D" w14:textId="77777777" w:rsidR="00415875" w:rsidRDefault="00415875" w:rsidP="00E36CDC">
      <w:pPr>
        <w:tabs>
          <w:tab w:val="left" w:pos="426"/>
        </w:tabs>
        <w:suppressAutoHyphens w:val="0"/>
        <w:spacing w:before="120" w:after="120"/>
        <w:jc w:val="both"/>
        <w:rPr>
          <w:rFonts w:ascii="Arial" w:hAnsi="Arial" w:cs="Arial"/>
          <w:sz w:val="22"/>
          <w:szCs w:val="22"/>
        </w:rPr>
      </w:pPr>
    </w:p>
    <w:p w14:paraId="3D592F35" w14:textId="77777777" w:rsidR="003256E5" w:rsidRPr="000259D0" w:rsidRDefault="003256E5" w:rsidP="00E36CDC">
      <w:pPr>
        <w:tabs>
          <w:tab w:val="left" w:pos="426"/>
        </w:tabs>
        <w:suppressAutoHyphens w:val="0"/>
        <w:spacing w:before="120" w:after="120"/>
        <w:jc w:val="both"/>
        <w:rPr>
          <w:rFonts w:ascii="Arial" w:hAnsi="Arial" w:cs="Arial"/>
          <w:sz w:val="22"/>
          <w:szCs w:val="22"/>
        </w:rPr>
      </w:pPr>
    </w:p>
    <w:p w14:paraId="1FAC6ADB" w14:textId="164CCF8A"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VI</w:t>
      </w:r>
      <w:r w:rsidR="00493338">
        <w:rPr>
          <w:rFonts w:ascii="Arial" w:hAnsi="Arial" w:cs="Arial"/>
          <w:b/>
          <w:sz w:val="22"/>
          <w:szCs w:val="22"/>
        </w:rPr>
        <w:t>I</w:t>
      </w:r>
      <w:r w:rsidRPr="000259D0">
        <w:rPr>
          <w:rFonts w:ascii="Arial" w:hAnsi="Arial" w:cs="Arial"/>
          <w:b/>
          <w:sz w:val="22"/>
          <w:szCs w:val="22"/>
        </w:rPr>
        <w:t>I. Součinnost a komunikace Smluvních stran, podklady určené k provedení Díl</w:t>
      </w:r>
      <w:r w:rsidR="00493338">
        <w:rPr>
          <w:rFonts w:ascii="Arial" w:hAnsi="Arial" w:cs="Arial"/>
          <w:b/>
          <w:sz w:val="22"/>
          <w:szCs w:val="22"/>
        </w:rPr>
        <w:t>čích plnění</w:t>
      </w:r>
    </w:p>
    <w:p w14:paraId="348C1905"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se zavazují vzájemně spolupracovat a poskytovat si veškeré informace nezbytné pro řádné a včasné plnění svých závazků.</w:t>
      </w:r>
    </w:p>
    <w:p w14:paraId="7DA896E6"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lastRenderedPageBreak/>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7B1FDB3" w14:textId="66F6C622"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Zhotovitel je povinen informovat Objednatele o postupu při plnění závazku dle této </w:t>
      </w:r>
      <w:r w:rsidR="005C0411">
        <w:rPr>
          <w:rFonts w:ascii="Arial" w:hAnsi="Arial" w:cs="Arial"/>
          <w:sz w:val="22"/>
          <w:szCs w:val="22"/>
        </w:rPr>
        <w:t>Rámcové dohody</w:t>
      </w:r>
      <w:r w:rsidR="004C125C">
        <w:rPr>
          <w:rFonts w:ascii="Arial" w:hAnsi="Arial" w:cs="Arial"/>
          <w:sz w:val="22"/>
          <w:szCs w:val="22"/>
        </w:rPr>
        <w:t>, a to bez zbytečného odkladu po obdržení žádosti Objednatele o poskytnutí takové informace</w:t>
      </w:r>
      <w:r w:rsidRPr="000259D0">
        <w:rPr>
          <w:rFonts w:ascii="Arial" w:hAnsi="Arial" w:cs="Arial"/>
          <w:sz w:val="22"/>
          <w:szCs w:val="22"/>
        </w:rPr>
        <w:t>.</w:t>
      </w:r>
    </w:p>
    <w:p w14:paraId="125E9785" w14:textId="286EF2D3"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V případě potřeby Objednatele poskytne Zhotovitel nezbytnou součinnost nad rámec odst. 3 tohoto článku v podobě dílčích osobních porad, konzultací, operativních vyjádření, stanovisek, vypořádání připomínek ke zhotovovanému Dílu </w:t>
      </w:r>
      <w:r w:rsidR="00475311">
        <w:rPr>
          <w:rFonts w:ascii="Arial" w:hAnsi="Arial" w:cs="Arial"/>
          <w:sz w:val="22"/>
          <w:szCs w:val="22"/>
        </w:rPr>
        <w:t xml:space="preserve">nebo k postupu při realizaci Dílčích plnění </w:t>
      </w:r>
      <w:r w:rsidRPr="000259D0">
        <w:rPr>
          <w:rFonts w:ascii="Arial" w:hAnsi="Arial" w:cs="Arial"/>
          <w:sz w:val="22"/>
          <w:szCs w:val="22"/>
        </w:rPr>
        <w:t>apod.</w:t>
      </w:r>
    </w:p>
    <w:p w14:paraId="51E77479" w14:textId="1E150BB5"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Objednatel se zavazuje, že za účelem splnění Díl</w:t>
      </w:r>
      <w:r w:rsidR="00475311">
        <w:rPr>
          <w:rFonts w:ascii="Arial" w:hAnsi="Arial" w:cs="Arial"/>
          <w:sz w:val="22"/>
          <w:szCs w:val="22"/>
        </w:rPr>
        <w:t>čího plnění</w:t>
      </w:r>
      <w:r w:rsidRPr="000259D0">
        <w:rPr>
          <w:rFonts w:ascii="Arial" w:hAnsi="Arial" w:cs="Arial"/>
          <w:sz w:val="22"/>
          <w:szCs w:val="22"/>
        </w:rPr>
        <w:t xml:space="preserve"> řádně a včas nad rámec konzultačních porad poskytne Zhotoviteli i další nezbytnou součinnost v podobě např. dílčích operativních</w:t>
      </w:r>
      <w:r w:rsidRPr="000259D0">
        <w:rPr>
          <w:rFonts w:ascii="Arial" w:hAnsi="Arial" w:cs="Arial"/>
          <w:b/>
          <w:sz w:val="22"/>
          <w:szCs w:val="22"/>
        </w:rPr>
        <w:t xml:space="preserve"> </w:t>
      </w:r>
      <w:r w:rsidRPr="000259D0">
        <w:rPr>
          <w:rFonts w:ascii="Arial" w:hAnsi="Arial" w:cs="Arial"/>
          <w:sz w:val="22"/>
          <w:szCs w:val="22"/>
        </w:rPr>
        <w:t>vyjádření, stanovisek, připomínek ke zhotovovanému Dílu apod.</w:t>
      </w:r>
    </w:p>
    <w:p w14:paraId="376C37C6" w14:textId="793C83A8"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19" w:name="_Ref372050290"/>
      <w:r w:rsidRPr="000259D0">
        <w:rPr>
          <w:rFonts w:ascii="Arial" w:hAnsi="Arial" w:cs="Arial"/>
          <w:sz w:val="22"/>
          <w:szCs w:val="22"/>
        </w:rPr>
        <w:t>Zhotovitel je oprávněn požadovat součinnost Objednatele, pokud je tato součinnost nezbytná k odstranění překážek na straně Objednatele, které objektivně brání řádnému p</w:t>
      </w:r>
      <w:r w:rsidR="00475311">
        <w:rPr>
          <w:rFonts w:ascii="Arial" w:hAnsi="Arial" w:cs="Arial"/>
          <w:sz w:val="22"/>
          <w:szCs w:val="22"/>
        </w:rPr>
        <w:t>oskytnutí Dílčího plnění</w:t>
      </w:r>
      <w:r w:rsidRPr="000259D0">
        <w:rPr>
          <w:rFonts w:ascii="Arial" w:hAnsi="Arial" w:cs="Arial"/>
          <w:sz w:val="22"/>
          <w:szCs w:val="22"/>
        </w:rPr>
        <w:t xml:space="preserve">. V takovém případě lze tuto součinnost požadovat kdykoliv v průběhu plnění této </w:t>
      </w:r>
      <w:r w:rsidR="005C0411">
        <w:rPr>
          <w:rFonts w:ascii="Arial" w:hAnsi="Arial" w:cs="Arial"/>
          <w:sz w:val="22"/>
          <w:szCs w:val="22"/>
        </w:rPr>
        <w:t>Rámcové dohody</w:t>
      </w:r>
      <w:r w:rsidRPr="000259D0">
        <w:rPr>
          <w:rFonts w:ascii="Arial" w:hAnsi="Arial" w:cs="Arial"/>
          <w:sz w:val="22"/>
          <w:szCs w:val="22"/>
        </w:rPr>
        <w:t>, přičemž však taková součinnost musí být specifikována dostatečně předem.</w:t>
      </w:r>
      <w:bookmarkEnd w:id="19"/>
      <w:r w:rsidR="00767510">
        <w:rPr>
          <w:rFonts w:ascii="Arial" w:hAnsi="Arial" w:cs="Arial"/>
          <w:sz w:val="22"/>
          <w:szCs w:val="22"/>
        </w:rPr>
        <w:t xml:space="preserve"> </w:t>
      </w:r>
      <w:r w:rsidR="00767510" w:rsidRPr="00767510">
        <w:rPr>
          <w:rFonts w:ascii="Arial" w:hAnsi="Arial" w:cs="Arial"/>
          <w:sz w:val="22"/>
          <w:szCs w:val="22"/>
        </w:rPr>
        <w:t xml:space="preserve">V případě, že v průběhu </w:t>
      </w:r>
      <w:r w:rsidR="00475311">
        <w:rPr>
          <w:rFonts w:ascii="Arial" w:hAnsi="Arial" w:cs="Arial"/>
          <w:sz w:val="22"/>
          <w:szCs w:val="22"/>
        </w:rPr>
        <w:t xml:space="preserve">poskytování Dílčího plnění </w:t>
      </w:r>
      <w:r w:rsidR="00767510" w:rsidRPr="00767510">
        <w:rPr>
          <w:rFonts w:ascii="Arial" w:hAnsi="Arial" w:cs="Arial"/>
          <w:sz w:val="22"/>
          <w:szCs w:val="22"/>
        </w:rPr>
        <w:t xml:space="preserve">vznikne </w:t>
      </w:r>
      <w:r w:rsidR="00767510">
        <w:rPr>
          <w:rFonts w:ascii="Arial" w:hAnsi="Arial" w:cs="Arial"/>
          <w:sz w:val="22"/>
          <w:szCs w:val="22"/>
        </w:rPr>
        <w:t xml:space="preserve">taková </w:t>
      </w:r>
      <w:r w:rsidR="00767510" w:rsidRPr="00767510">
        <w:rPr>
          <w:rFonts w:ascii="Arial" w:hAnsi="Arial" w:cs="Arial"/>
          <w:sz w:val="22"/>
          <w:szCs w:val="22"/>
        </w:rPr>
        <w:t xml:space="preserve">potřeba součinnosti, je Zhotovitel povinen informovat Objednatele o rozsahu a charakteru požadované součinnosti nejméně 5 (pět) pracovních dnů předem, a to prostřednictvím listinné či elektronické zprávy adresované kontaktní osobě Objednatele. V případě, že Objednatel neposkytuje součinnost nezbytnou pro řádné plnění povinností Zhotoviteli, je Zhotovitel povinen jej písemně vyzvat ke zjednání nápravy a stanovit dodatečný termín pro poskytnutí potřebné součinnosti. </w:t>
      </w:r>
      <w:r w:rsidR="00475311">
        <w:rPr>
          <w:rFonts w:ascii="Arial" w:hAnsi="Arial" w:cs="Arial"/>
          <w:sz w:val="22"/>
          <w:szCs w:val="22"/>
        </w:rPr>
        <w:t xml:space="preserve">Pokud navzdory dodatečné výzvě neposkytne Objednatel součinnost potřebnou pro řádné provádění Dílčího plnění, neodpovídá Zhotovitel v rozsahu prodlení Objednatele s poskytováním součinnosti za prodlení s poskytováním Dílčího plnění dle příslušné Prováděcí smlouvy. </w:t>
      </w:r>
      <w:r w:rsidR="00767510" w:rsidRPr="00767510">
        <w:rPr>
          <w:rFonts w:ascii="Arial" w:hAnsi="Arial" w:cs="Arial"/>
          <w:sz w:val="22"/>
          <w:szCs w:val="22"/>
        </w:rPr>
        <w:t xml:space="preserve">Nesplní-li Zhotovitel </w:t>
      </w:r>
      <w:r w:rsidR="00475311">
        <w:rPr>
          <w:rFonts w:ascii="Arial" w:hAnsi="Arial" w:cs="Arial"/>
          <w:sz w:val="22"/>
          <w:szCs w:val="22"/>
        </w:rPr>
        <w:t>výše uvedené</w:t>
      </w:r>
      <w:r w:rsidR="00767510" w:rsidRPr="00767510">
        <w:rPr>
          <w:rFonts w:ascii="Arial" w:hAnsi="Arial" w:cs="Arial"/>
          <w:sz w:val="22"/>
          <w:szCs w:val="22"/>
        </w:rPr>
        <w:t xml:space="preserve"> povinnosti, nese odpovědnost za prodlení s poskytnutím předmětu plnění, jako kdyby Objednatel poskytoval součinnost řádně. Objednatel je oprávněn odmítnout výzvu Zhotovitele k poskytnutí součinnosti, pokud plnění, ke kterému je Objednatel ve výzvě vyzýván, nemá charakter povinné součinnosti ze strany Objednatele (jedná se např. o plnění povinností Zhotovitele) anebo pokud jde o součinnost, která je požadována předčasně či v nepřiměřeně krátké lhůtě. Odmítnutí výzvy musí Objednatel náležitě odůvodnit.</w:t>
      </w:r>
    </w:p>
    <w:p w14:paraId="3A6B7D0F" w14:textId="7FF30E18" w:rsidR="008956FE" w:rsidRPr="000259D0" w:rsidRDefault="008956FE" w:rsidP="00E36CDC">
      <w:pPr>
        <w:pStyle w:val="Zkladntext2"/>
        <w:numPr>
          <w:ilvl w:val="0"/>
          <w:numId w:val="23"/>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w:t>
      </w:r>
      <w:r w:rsidR="00767510">
        <w:rPr>
          <w:rFonts w:ascii="Arial" w:hAnsi="Arial" w:cs="Arial"/>
          <w:sz w:val="22"/>
          <w:szCs w:val="22"/>
        </w:rPr>
        <w:t xml:space="preserve">písemně </w:t>
      </w:r>
      <w:r w:rsidRPr="000259D0">
        <w:rPr>
          <w:rFonts w:ascii="Arial" w:hAnsi="Arial" w:cs="Arial"/>
          <w:sz w:val="22"/>
          <w:szCs w:val="22"/>
        </w:rPr>
        <w:t>upozornit Objednatele bez zbytečného odkladu na nevhodnou povahu předaných podkladů ve smyslu ustanovení § 2594 občanského zákoníku.</w:t>
      </w:r>
    </w:p>
    <w:p w14:paraId="48A97B78" w14:textId="3DF483B3"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20" w:name="_Ref372050297"/>
      <w:r w:rsidRPr="000259D0">
        <w:rPr>
          <w:rFonts w:ascii="Arial" w:hAnsi="Arial" w:cs="Arial"/>
          <w:sz w:val="22"/>
          <w:szCs w:val="22"/>
        </w:rPr>
        <w:t>Veškerá komunikace mezi Smluvními stranami bude probíhat prostřednictvím oprávněných osob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bookmarkEnd w:id="20"/>
    </w:p>
    <w:p w14:paraId="28F28E53" w14:textId="59DB765D"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Písemnost, která má být dle této </w:t>
      </w:r>
      <w:r w:rsidR="005C0411">
        <w:rPr>
          <w:rFonts w:ascii="Arial" w:hAnsi="Arial" w:cs="Arial"/>
          <w:sz w:val="22"/>
          <w:szCs w:val="22"/>
        </w:rPr>
        <w:t>Rámcové dohody</w:t>
      </w:r>
      <w:r w:rsidRPr="000259D0">
        <w:rPr>
          <w:rFonts w:ascii="Arial" w:hAnsi="Arial" w:cs="Arial"/>
          <w:sz w:val="22"/>
          <w:szCs w:val="22"/>
        </w:rPr>
        <w:t xml:space="preserve"> doručena druhé Smluvní straně, musí být doručena buď osobně, prostřednictvím držitele poštovní licence nebo elektronicky, a to vždy alespoň oprávněné osobě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V případě, že taková písemnost může mít přímý vliv na účinnost této </w:t>
      </w:r>
      <w:r w:rsidR="005C0411">
        <w:rPr>
          <w:rFonts w:ascii="Arial" w:hAnsi="Arial" w:cs="Arial"/>
          <w:sz w:val="22"/>
          <w:szCs w:val="22"/>
        </w:rPr>
        <w:t>Rámcové dohody</w:t>
      </w:r>
      <w:r w:rsidRPr="000259D0">
        <w:rPr>
          <w:rFonts w:ascii="Arial" w:hAnsi="Arial" w:cs="Arial"/>
          <w:sz w:val="22"/>
          <w:szCs w:val="22"/>
        </w:rPr>
        <w:t>, musí být doručena buď osobně, nebo prostřednictvím držitele poštovní licence či datovou schránkou do sídla této Smluvní strany zásilkou doručovanou do vlastních rukou, a to vždy osobě oprávněné k zastupování druhé Smluvní strany dle zápisu v obchodním rejstříku, resp. na základě obecně závazných právních předpisů.</w:t>
      </w:r>
    </w:p>
    <w:p w14:paraId="635E7749" w14:textId="03AE07CE" w:rsidR="00767510" w:rsidRPr="000259D0" w:rsidRDefault="001A34C9"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Zhotovitel je povinen </w:t>
      </w:r>
      <w:r>
        <w:rPr>
          <w:rFonts w:ascii="Arial" w:hAnsi="Arial" w:cs="Arial"/>
          <w:sz w:val="22"/>
          <w:szCs w:val="22"/>
        </w:rPr>
        <w:t>zajistit účast členů realizačního týmu na jednáních svolaných Objednatelem k přípravě veřejné zakázky na stavební práce, která má být uskutečněna na základě</w:t>
      </w:r>
      <w:r w:rsidR="00D01965">
        <w:rPr>
          <w:rFonts w:ascii="Arial" w:hAnsi="Arial" w:cs="Arial"/>
          <w:sz w:val="22"/>
          <w:szCs w:val="22"/>
        </w:rPr>
        <w:t xml:space="preserve"> projektové dokumentace pro provedení stavby</w:t>
      </w:r>
      <w:r>
        <w:rPr>
          <w:rFonts w:ascii="Arial" w:hAnsi="Arial" w:cs="Arial"/>
          <w:sz w:val="22"/>
          <w:szCs w:val="22"/>
        </w:rPr>
        <w:t xml:space="preserve">. </w:t>
      </w:r>
      <w:r w:rsidR="00767510">
        <w:rPr>
          <w:rFonts w:ascii="Arial" w:hAnsi="Arial" w:cs="Arial"/>
          <w:sz w:val="22"/>
          <w:szCs w:val="22"/>
        </w:rPr>
        <w:t xml:space="preserve">Objednatel je oprávněn ustavit Hlavního inženýra projektu, příp. jiného člena realizačního týmu Zhotovitele, jako člena </w:t>
      </w:r>
      <w:r w:rsidR="00767510">
        <w:rPr>
          <w:rFonts w:ascii="Arial" w:hAnsi="Arial" w:cs="Arial"/>
          <w:sz w:val="22"/>
          <w:szCs w:val="22"/>
        </w:rPr>
        <w:lastRenderedPageBreak/>
        <w:t>hodnoticí komise či při</w:t>
      </w:r>
      <w:r>
        <w:rPr>
          <w:rFonts w:ascii="Arial" w:hAnsi="Arial" w:cs="Arial"/>
          <w:sz w:val="22"/>
          <w:szCs w:val="22"/>
        </w:rPr>
        <w:t xml:space="preserve">zvaného odborníka ve vztahu k veřejné zakázce na stavební práce realizované na základě </w:t>
      </w:r>
      <w:r w:rsidR="00475311">
        <w:rPr>
          <w:rFonts w:ascii="Arial" w:hAnsi="Arial" w:cs="Arial"/>
          <w:sz w:val="22"/>
          <w:szCs w:val="22"/>
        </w:rPr>
        <w:t>projektové dokumentace pro provedení stavby</w:t>
      </w:r>
      <w:r>
        <w:rPr>
          <w:rFonts w:ascii="Arial" w:hAnsi="Arial" w:cs="Arial"/>
          <w:sz w:val="22"/>
          <w:szCs w:val="22"/>
        </w:rPr>
        <w:t xml:space="preserve">. </w:t>
      </w:r>
      <w:r w:rsidRPr="001A34C9">
        <w:rPr>
          <w:rFonts w:ascii="Arial" w:hAnsi="Arial" w:cs="Arial"/>
          <w:sz w:val="22"/>
          <w:szCs w:val="22"/>
        </w:rPr>
        <w:t xml:space="preserve">Zhotovitel je </w:t>
      </w:r>
      <w:r>
        <w:rPr>
          <w:rFonts w:ascii="Arial" w:hAnsi="Arial" w:cs="Arial"/>
          <w:sz w:val="22"/>
          <w:szCs w:val="22"/>
        </w:rPr>
        <w:t xml:space="preserve">v takovém případě </w:t>
      </w:r>
      <w:r w:rsidRPr="001A34C9">
        <w:rPr>
          <w:rFonts w:ascii="Arial" w:hAnsi="Arial" w:cs="Arial"/>
          <w:sz w:val="22"/>
          <w:szCs w:val="22"/>
        </w:rPr>
        <w:t xml:space="preserve">povinen zajistit, že Hlavní inženýr projektu, příp. jiný člen týmu určený </w:t>
      </w:r>
      <w:r w:rsidR="00475311">
        <w:rPr>
          <w:rFonts w:ascii="Arial" w:hAnsi="Arial" w:cs="Arial"/>
          <w:sz w:val="22"/>
          <w:szCs w:val="22"/>
        </w:rPr>
        <w:t>dohodou Smluvních stran</w:t>
      </w:r>
      <w:r w:rsidRPr="001A34C9">
        <w:rPr>
          <w:rFonts w:ascii="Arial" w:hAnsi="Arial" w:cs="Arial"/>
          <w:sz w:val="22"/>
          <w:szCs w:val="22"/>
        </w:rPr>
        <w:t>, se zúčastní jednání hodnotící komise, jejichž předmětem bude posouzení nebo hodnocení nabídek podaných do zadávacího řízení na veřejnou zakázku na stavební práce</w:t>
      </w:r>
      <w:r>
        <w:rPr>
          <w:rFonts w:ascii="Arial" w:hAnsi="Arial" w:cs="Arial"/>
          <w:sz w:val="22"/>
          <w:szCs w:val="22"/>
        </w:rPr>
        <w:t>.</w:t>
      </w:r>
      <w:r w:rsidRPr="001A34C9">
        <w:rPr>
          <w:rFonts w:ascii="Arial" w:hAnsi="Arial" w:cs="Arial"/>
          <w:sz w:val="22"/>
          <w:szCs w:val="22"/>
        </w:rPr>
        <w:t xml:space="preserve"> </w:t>
      </w:r>
    </w:p>
    <w:p w14:paraId="2936E49C" w14:textId="77777777" w:rsidR="008956FE" w:rsidRDefault="008956FE" w:rsidP="00E36CDC">
      <w:pPr>
        <w:tabs>
          <w:tab w:val="left" w:pos="426"/>
        </w:tabs>
        <w:suppressAutoHyphens w:val="0"/>
        <w:spacing w:before="120" w:after="120"/>
        <w:jc w:val="both"/>
        <w:rPr>
          <w:rFonts w:ascii="Arial" w:hAnsi="Arial" w:cs="Arial"/>
          <w:b/>
          <w:sz w:val="22"/>
          <w:szCs w:val="22"/>
        </w:rPr>
      </w:pPr>
    </w:p>
    <w:p w14:paraId="353B10E3" w14:textId="77777777" w:rsidR="00AD0C7D" w:rsidRPr="000259D0" w:rsidRDefault="00AD0C7D" w:rsidP="00E36CDC">
      <w:pPr>
        <w:tabs>
          <w:tab w:val="left" w:pos="426"/>
        </w:tabs>
        <w:suppressAutoHyphens w:val="0"/>
        <w:spacing w:before="120" w:after="120"/>
        <w:jc w:val="both"/>
        <w:rPr>
          <w:rFonts w:ascii="Arial" w:hAnsi="Arial" w:cs="Arial"/>
          <w:b/>
          <w:sz w:val="22"/>
          <w:szCs w:val="22"/>
        </w:rPr>
      </w:pPr>
    </w:p>
    <w:p w14:paraId="39ED02E6" w14:textId="6E947C50" w:rsidR="008956FE" w:rsidRPr="000259D0" w:rsidRDefault="008956FE" w:rsidP="002075E8">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I</w:t>
      </w:r>
      <w:r w:rsidR="00493338">
        <w:rPr>
          <w:rFonts w:ascii="Arial" w:hAnsi="Arial" w:cs="Arial"/>
          <w:b/>
          <w:sz w:val="22"/>
          <w:szCs w:val="22"/>
        </w:rPr>
        <w:t>X</w:t>
      </w:r>
      <w:r w:rsidRPr="000259D0">
        <w:rPr>
          <w:rFonts w:ascii="Arial" w:hAnsi="Arial" w:cs="Arial"/>
          <w:b/>
          <w:sz w:val="22"/>
          <w:szCs w:val="22"/>
        </w:rPr>
        <w:t>. Poddodavatelé</w:t>
      </w:r>
      <w:r w:rsidR="00C7381C">
        <w:rPr>
          <w:rFonts w:ascii="Arial" w:hAnsi="Arial" w:cs="Arial"/>
          <w:b/>
          <w:sz w:val="22"/>
          <w:szCs w:val="22"/>
        </w:rPr>
        <w:t xml:space="preserve"> a členové realizačního týmu</w:t>
      </w:r>
    </w:p>
    <w:p w14:paraId="75B24E97" w14:textId="469CE996" w:rsidR="00C7381C" w:rsidRPr="00767510" w:rsidRDefault="00C7381C" w:rsidP="002075E8">
      <w:pPr>
        <w:pStyle w:val="Zkladntext2"/>
        <w:keepNext/>
        <w:keepLines/>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Seznam členů realizačního týmu a poddodavatelů, které v době uzavření této </w:t>
      </w:r>
      <w:r w:rsidR="005C0411">
        <w:rPr>
          <w:rFonts w:ascii="Arial" w:hAnsi="Arial" w:cs="Arial"/>
          <w:sz w:val="22"/>
          <w:szCs w:val="22"/>
        </w:rPr>
        <w:t>Rámcové dohody</w:t>
      </w:r>
      <w:r w:rsidRPr="00767510">
        <w:rPr>
          <w:rFonts w:ascii="Arial" w:hAnsi="Arial" w:cs="Arial"/>
          <w:sz w:val="22"/>
          <w:szCs w:val="22"/>
        </w:rPr>
        <w:t xml:space="preserve"> hodlá Zhotovitel využít při poskytování předmětu plnění, je uveden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xml:space="preserve">. Změnu v osobě některého z členů realizačního týmu nebo některého z poddodavatelů je možné uskutečnit pouze s předchozím písemným souhlasem Objednatele ve formě dodatku ke </w:t>
      </w:r>
      <w:r w:rsidR="005C0411">
        <w:rPr>
          <w:rFonts w:ascii="Arial" w:hAnsi="Arial" w:cs="Arial"/>
          <w:sz w:val="22"/>
          <w:szCs w:val="22"/>
        </w:rPr>
        <w:t>Rámcové dohodě</w:t>
      </w:r>
      <w:r w:rsidRPr="00767510">
        <w:rPr>
          <w:rFonts w:ascii="Arial" w:hAnsi="Arial" w:cs="Arial"/>
          <w:sz w:val="22"/>
          <w:szCs w:val="22"/>
        </w:rPr>
        <w:t xml:space="preserve">, jehož prostřednictvím dojde ke změně Přílohy č. </w:t>
      </w:r>
      <w:r w:rsidR="007A26B3">
        <w:rPr>
          <w:rFonts w:ascii="Arial" w:hAnsi="Arial" w:cs="Arial"/>
          <w:sz w:val="22"/>
          <w:szCs w:val="22"/>
        </w:rPr>
        <w:t>2</w:t>
      </w:r>
      <w:r w:rsidRPr="00767510">
        <w:rPr>
          <w:rFonts w:ascii="Arial" w:hAnsi="Arial" w:cs="Arial"/>
          <w:sz w:val="22"/>
          <w:szCs w:val="22"/>
        </w:rPr>
        <w:t xml:space="preserve"> nebo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Pokud Zhotovitel prokázal prostřednictvím některého z poddodavatelů uvedených v nabídce část kvalifikace, může být takový poddodavatel nahrazen pouze takovým poddodavatelem, který splňuje odpovídající část kvalifikačních předpokladů. To obdobně platí pro nahrazení některého z platných členů realizačního týmu novým členem realizačního týmu.</w:t>
      </w:r>
      <w:r>
        <w:rPr>
          <w:rFonts w:ascii="Arial" w:hAnsi="Arial" w:cs="Arial"/>
          <w:sz w:val="22"/>
          <w:szCs w:val="22"/>
        </w:rPr>
        <w:t xml:space="preserve"> Ve vztahu k případné změně Hlavního inženýra projektu platí, že taková změna je přípustná pouze tehdy, pokud nemá vliv na hodnocení nabídek.</w:t>
      </w:r>
      <w:r w:rsidRPr="00767510">
        <w:rPr>
          <w:rFonts w:ascii="Arial" w:hAnsi="Arial" w:cs="Arial"/>
          <w:sz w:val="22"/>
          <w:szCs w:val="22"/>
        </w:rPr>
        <w:t xml:space="preserve"> V takových případech je Zhotovitel povinen předložit Objednateli doklady prokazující splnění příslušných kvalifikačních předpokladů novým poddodavatelem či novým členem realizačního týmu před uzavřením příslušného dodatku ke </w:t>
      </w:r>
      <w:r w:rsidR="005C0411">
        <w:rPr>
          <w:rFonts w:ascii="Arial" w:hAnsi="Arial" w:cs="Arial"/>
          <w:sz w:val="22"/>
          <w:szCs w:val="22"/>
        </w:rPr>
        <w:t>Rámcové dohodě</w:t>
      </w:r>
      <w:r w:rsidRPr="00767510">
        <w:rPr>
          <w:rFonts w:ascii="Arial" w:hAnsi="Arial" w:cs="Arial"/>
          <w:sz w:val="22"/>
          <w:szCs w:val="22"/>
        </w:rPr>
        <w:t>.</w:t>
      </w:r>
    </w:p>
    <w:p w14:paraId="72C68BAC" w14:textId="493E6923" w:rsidR="008956FE" w:rsidRPr="000259D0" w:rsidRDefault="00C7381C" w:rsidP="00E36CDC">
      <w:pPr>
        <w:pStyle w:val="Zkladntext2"/>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Zhotovitel se zavazuje uskutečňovat předmět plnění dle této </w:t>
      </w:r>
      <w:r w:rsidR="005C0411">
        <w:rPr>
          <w:rFonts w:ascii="Arial" w:hAnsi="Arial" w:cs="Arial"/>
          <w:sz w:val="22"/>
          <w:szCs w:val="22"/>
        </w:rPr>
        <w:t>Rámcové dohody</w:t>
      </w:r>
      <w:r w:rsidRPr="00767510">
        <w:rPr>
          <w:rFonts w:ascii="Arial" w:hAnsi="Arial" w:cs="Arial"/>
          <w:sz w:val="22"/>
          <w:szCs w:val="22"/>
        </w:rPr>
        <w:t xml:space="preserve"> prostřednictvím členů realizačního týmu a poddodavatelů uvedených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w:t>
      </w:r>
      <w:r w:rsidR="005C0411">
        <w:rPr>
          <w:rFonts w:ascii="Arial" w:hAnsi="Arial" w:cs="Arial"/>
          <w:sz w:val="22"/>
          <w:szCs w:val="22"/>
        </w:rPr>
        <w:t>Rámcové dohody</w:t>
      </w:r>
      <w:r w:rsidRPr="00767510">
        <w:rPr>
          <w:rFonts w:ascii="Arial" w:hAnsi="Arial" w:cs="Arial"/>
          <w:sz w:val="22"/>
          <w:szCs w:val="22"/>
        </w:rPr>
        <w:t xml:space="preserve">. Tím není dotčeno právo Zhotovitele pověřit prováděním dalších činností nezbytných pro řádné poskytnutí plnění dle </w:t>
      </w:r>
      <w:r w:rsidR="005C0411">
        <w:rPr>
          <w:rFonts w:ascii="Arial" w:hAnsi="Arial" w:cs="Arial"/>
          <w:sz w:val="22"/>
          <w:szCs w:val="22"/>
        </w:rPr>
        <w:t>Rámcové dohody</w:t>
      </w:r>
      <w:r w:rsidRPr="00767510">
        <w:rPr>
          <w:rFonts w:ascii="Arial" w:hAnsi="Arial" w:cs="Arial"/>
          <w:sz w:val="22"/>
          <w:szCs w:val="22"/>
        </w:rPr>
        <w:t xml:space="preserve"> též další členy realizačního týmu. Toto pověření však nesmí být takového charakteru, že by vedlo k nahrazení platného člena realizačního týmu novým členem, který nebyl schválen Objednatelem postupem dle předcházejícího odstavce tohoto článku </w:t>
      </w:r>
      <w:r w:rsidR="005C0411">
        <w:rPr>
          <w:rFonts w:ascii="Arial" w:hAnsi="Arial" w:cs="Arial"/>
          <w:sz w:val="22"/>
          <w:szCs w:val="22"/>
        </w:rPr>
        <w:t>Rámcové dohody</w:t>
      </w:r>
      <w:r w:rsidRPr="00767510">
        <w:rPr>
          <w:rFonts w:ascii="Arial" w:hAnsi="Arial" w:cs="Arial"/>
          <w:sz w:val="22"/>
          <w:szCs w:val="22"/>
        </w:rPr>
        <w:t>.</w:t>
      </w:r>
    </w:p>
    <w:p w14:paraId="5E9CF5A7" w14:textId="375E49A0"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Plnění povinností Zhotovitele stanovených v článku VI</w:t>
      </w:r>
      <w:r w:rsidR="00475311">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je Zhotovitel</w:t>
      </w:r>
      <w:r w:rsidRPr="000259D0" w:rsidDel="0063117D">
        <w:rPr>
          <w:rFonts w:ascii="Arial" w:hAnsi="Arial" w:cs="Arial"/>
          <w:sz w:val="22"/>
          <w:szCs w:val="22"/>
        </w:rPr>
        <w:t xml:space="preserve"> </w:t>
      </w:r>
      <w:r w:rsidRPr="000259D0">
        <w:rPr>
          <w:rFonts w:ascii="Arial" w:hAnsi="Arial" w:cs="Arial"/>
          <w:sz w:val="22"/>
          <w:szCs w:val="22"/>
        </w:rPr>
        <w:t>povinen zabezpečit ve vztahu k poddodavatelům obdobně jako ke svým zaměstnancům nebo jiným svým pracovníkům podílejícím se na p</w:t>
      </w:r>
      <w:r w:rsidR="00475311">
        <w:rPr>
          <w:rFonts w:ascii="Arial" w:hAnsi="Arial" w:cs="Arial"/>
          <w:sz w:val="22"/>
          <w:szCs w:val="22"/>
        </w:rPr>
        <w:t>oskytování Dílčích plnění</w:t>
      </w:r>
      <w:r w:rsidRPr="000259D0">
        <w:rPr>
          <w:rFonts w:ascii="Arial" w:hAnsi="Arial" w:cs="Arial"/>
          <w:sz w:val="22"/>
          <w:szCs w:val="22"/>
        </w:rPr>
        <w:t>. Tím však není dotčena skutečnost, že za veškeré činnosti poddodavatelů, vykonávané v souvislosti s</w:t>
      </w:r>
      <w:r w:rsidR="00475311">
        <w:rPr>
          <w:rFonts w:ascii="Arial" w:hAnsi="Arial" w:cs="Arial"/>
          <w:sz w:val="22"/>
          <w:szCs w:val="22"/>
        </w:rPr>
        <w:t> poskytováním Dílčích plnění</w:t>
      </w:r>
      <w:r w:rsidRPr="000259D0">
        <w:rPr>
          <w:rFonts w:ascii="Arial" w:hAnsi="Arial" w:cs="Arial"/>
          <w:sz w:val="22"/>
          <w:szCs w:val="22"/>
        </w:rPr>
        <w:t>, odpovídá Zhotovitel tak, jako by tyto činnosti vykonával sám.</w:t>
      </w:r>
    </w:p>
    <w:p w14:paraId="4688F4FD" w14:textId="19894BDE"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Veškeré žádosti nebo požadavky poddodavatelů na poskytnutí součinnosti Objednatele podle Článku VIII. této </w:t>
      </w:r>
      <w:r w:rsidR="005C0411">
        <w:rPr>
          <w:rFonts w:ascii="Arial" w:hAnsi="Arial" w:cs="Arial"/>
          <w:sz w:val="22"/>
          <w:szCs w:val="22"/>
        </w:rPr>
        <w:t>Rámcové dohody</w:t>
      </w:r>
      <w:r w:rsidRPr="000259D0">
        <w:rPr>
          <w:rFonts w:ascii="Arial" w:hAnsi="Arial" w:cs="Arial"/>
          <w:sz w:val="22"/>
          <w:szCs w:val="22"/>
        </w:rPr>
        <w:t xml:space="preserve"> budou Objednateli předávány prostřednictvím Zhotovitele. Objednatel není povinen tuto součinnost poskytnout, bude-li o ni požádán přímo poddodavatelem Zhotovitele.</w:t>
      </w:r>
    </w:p>
    <w:p w14:paraId="0F2B6847" w14:textId="77777777" w:rsidR="008956FE" w:rsidRPr="000259D0" w:rsidRDefault="008956FE" w:rsidP="00E36CDC">
      <w:pPr>
        <w:pStyle w:val="Zkladntext2"/>
        <w:tabs>
          <w:tab w:val="left" w:pos="426"/>
        </w:tabs>
        <w:spacing w:before="120" w:after="120"/>
        <w:ind w:left="426"/>
        <w:rPr>
          <w:rFonts w:ascii="Arial" w:hAnsi="Arial" w:cs="Arial"/>
          <w:sz w:val="22"/>
          <w:szCs w:val="22"/>
        </w:rPr>
      </w:pPr>
    </w:p>
    <w:p w14:paraId="0F4C2185" w14:textId="77777777" w:rsidR="008956FE" w:rsidRPr="000259D0" w:rsidRDefault="008956FE" w:rsidP="00E36CDC">
      <w:pPr>
        <w:tabs>
          <w:tab w:val="left" w:pos="426"/>
        </w:tabs>
        <w:suppressAutoHyphens w:val="0"/>
        <w:spacing w:before="120" w:after="120"/>
        <w:rPr>
          <w:rFonts w:ascii="Arial" w:hAnsi="Arial" w:cs="Arial"/>
          <w:b/>
          <w:sz w:val="22"/>
          <w:szCs w:val="22"/>
        </w:rPr>
      </w:pPr>
    </w:p>
    <w:p w14:paraId="76AEA7DB" w14:textId="5171F170"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 Náhrada škody a prodlení</w:t>
      </w:r>
    </w:p>
    <w:p w14:paraId="256A73C5" w14:textId="6D7B423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nese odpovědnost za způsobenou škodu v rámci platných právních předpisů a této </w:t>
      </w:r>
      <w:r w:rsidR="005C0411">
        <w:rPr>
          <w:rFonts w:ascii="Arial" w:hAnsi="Arial" w:cs="Arial"/>
          <w:sz w:val="22"/>
          <w:szCs w:val="22"/>
        </w:rPr>
        <w:t>Rámcové dohody</w:t>
      </w:r>
      <w:r w:rsidRPr="000259D0">
        <w:rPr>
          <w:rFonts w:ascii="Arial" w:hAnsi="Arial" w:cs="Arial"/>
          <w:sz w:val="22"/>
          <w:szCs w:val="22"/>
        </w:rPr>
        <w:t xml:space="preserve">. Za škodu se v tomto smyslu považuje i pokuta či jiná sankce uložená za správní delikt nebo za porušení rozpočtové kázně Objednateli v případě, že příčinou uložení takové sankce bylo porušení povinností Zhotovitele dle této </w:t>
      </w:r>
      <w:r w:rsidR="005C0411">
        <w:rPr>
          <w:rFonts w:ascii="Arial" w:hAnsi="Arial" w:cs="Arial"/>
          <w:sz w:val="22"/>
          <w:szCs w:val="22"/>
        </w:rPr>
        <w:t>Rámcové dohody</w:t>
      </w:r>
      <w:r w:rsidRPr="000259D0">
        <w:rPr>
          <w:rFonts w:ascii="Arial" w:hAnsi="Arial" w:cs="Arial"/>
          <w:sz w:val="22"/>
          <w:szCs w:val="22"/>
        </w:rPr>
        <w:t xml:space="preserve">. Obě Smluvní strany se zavazují k vyvinutí maximálního úsilí k předcházení škodám a k minimalizaci vzniklých škod. Smluvní strany jsou povinny </w:t>
      </w:r>
      <w:r w:rsidRPr="000259D0">
        <w:rPr>
          <w:rFonts w:ascii="Arial" w:hAnsi="Arial" w:cs="Arial"/>
          <w:sz w:val="22"/>
          <w:szCs w:val="22"/>
        </w:rPr>
        <w:lastRenderedPageBreak/>
        <w:t xml:space="preserve">nahradit způsobenou škodu za porušení povinností stanovených platnými právními předpisy, a dále stanovených v této </w:t>
      </w:r>
      <w:r w:rsidR="005C0411">
        <w:rPr>
          <w:rFonts w:ascii="Arial" w:hAnsi="Arial" w:cs="Arial"/>
          <w:sz w:val="22"/>
          <w:szCs w:val="22"/>
        </w:rPr>
        <w:t>Rámcové dohodě</w:t>
      </w:r>
      <w:r w:rsidRPr="000259D0">
        <w:rPr>
          <w:rFonts w:ascii="Arial" w:hAnsi="Arial" w:cs="Arial"/>
          <w:sz w:val="22"/>
          <w:szCs w:val="22"/>
        </w:rPr>
        <w:t>.</w:t>
      </w:r>
    </w:p>
    <w:p w14:paraId="7FE8261A" w14:textId="77A9C3B0"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Žádná ze Smluvních stran nemá povinnost nahradit škodu způsobenou porušením svých povinností vyplývajících z této </w:t>
      </w:r>
      <w:r w:rsidR="005C0411">
        <w:rPr>
          <w:rFonts w:ascii="Arial" w:hAnsi="Arial" w:cs="Arial"/>
          <w:sz w:val="22"/>
          <w:szCs w:val="22"/>
        </w:rPr>
        <w:t>Rámcové dohody</w:t>
      </w:r>
      <w:r w:rsidRPr="000259D0">
        <w:rPr>
          <w:rFonts w:ascii="Arial" w:hAnsi="Arial" w:cs="Arial"/>
          <w:sz w:val="22"/>
          <w:szCs w:val="22"/>
        </w:rPr>
        <w:t xml:space="preserve"> a není v prodlení, bránila-li jí v jejich splnění některá z překážek vylučujících povinnost k náhradě škody ve smyslu ustanovení § 2913 odst. 2 občanského zákoníku.</w:t>
      </w:r>
    </w:p>
    <w:p w14:paraId="080AB5F9" w14:textId="1842C1F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se zavazuje upozornit druhou Smluvní stranu bez zbytečného odkladu na vzniklé okolnosti vylučující povinnost k náhradě škody bránící řádnému plnění této </w:t>
      </w:r>
      <w:r w:rsidR="005C0411">
        <w:rPr>
          <w:rFonts w:ascii="Arial" w:hAnsi="Arial" w:cs="Arial"/>
          <w:sz w:val="22"/>
          <w:szCs w:val="22"/>
        </w:rPr>
        <w:t>Rámcové dohody</w:t>
      </w:r>
      <w:r w:rsidRPr="000259D0">
        <w:rPr>
          <w:rFonts w:ascii="Arial" w:hAnsi="Arial" w:cs="Arial"/>
          <w:sz w:val="22"/>
          <w:szCs w:val="22"/>
        </w:rPr>
        <w:t>. Smluvní strany se zavazují k vyvinutí maximálního úsilí k odvrácení a překonání okolností vylučujících povinnost k náhradě škody.</w:t>
      </w:r>
    </w:p>
    <w:p w14:paraId="1DF3D51F" w14:textId="77777777"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Žádná ze Smluvních stran není v prodlení, pokud toto prodlení mělo jednoznačnou a bezprostřední příčinu v prodlení druhé Smluvní strany.</w:t>
      </w:r>
    </w:p>
    <w:p w14:paraId="2E43BA90" w14:textId="0738EF13"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povinen nahradit škodu, která vznikla v důsledku věcně nesprávného nebo jinak chybného pokynu Objednatele v případě, že na nesprávnost takového pokynu Objednatele upozornil v souladu s čl. VI</w:t>
      </w:r>
      <w:r w:rsidR="003B06B9">
        <w:rPr>
          <w:rFonts w:ascii="Arial" w:hAnsi="Arial" w:cs="Arial"/>
          <w:sz w:val="22"/>
          <w:szCs w:val="22"/>
        </w:rPr>
        <w:t>I</w:t>
      </w:r>
      <w:r w:rsidRPr="000259D0">
        <w:rPr>
          <w:rFonts w:ascii="Arial" w:hAnsi="Arial" w:cs="Arial"/>
          <w:sz w:val="22"/>
          <w:szCs w:val="22"/>
        </w:rPr>
        <w:t xml:space="preserve"> odst. 4 této </w:t>
      </w:r>
      <w:r w:rsidR="005C0411">
        <w:rPr>
          <w:rFonts w:ascii="Arial" w:hAnsi="Arial" w:cs="Arial"/>
          <w:sz w:val="22"/>
          <w:szCs w:val="22"/>
        </w:rPr>
        <w:t>Rámcové dohody</w:t>
      </w:r>
      <w:r w:rsidRPr="000259D0">
        <w:rPr>
          <w:rFonts w:ascii="Arial" w:hAnsi="Arial" w:cs="Arial"/>
          <w:sz w:val="22"/>
          <w:szCs w:val="22"/>
        </w:rPr>
        <w:t xml:space="preserve">. </w:t>
      </w:r>
    </w:p>
    <w:p w14:paraId="7758F7E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2B2B7811"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3DA9F686" w14:textId="1B483094"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493338">
        <w:rPr>
          <w:rFonts w:ascii="Arial" w:hAnsi="Arial" w:cs="Arial"/>
          <w:b/>
          <w:sz w:val="22"/>
          <w:szCs w:val="22"/>
        </w:rPr>
        <w:t>I</w:t>
      </w:r>
      <w:r w:rsidRPr="000259D0">
        <w:rPr>
          <w:rFonts w:ascii="Arial" w:hAnsi="Arial" w:cs="Arial"/>
          <w:b/>
          <w:sz w:val="22"/>
          <w:szCs w:val="22"/>
        </w:rPr>
        <w:t>. Jakost Díla, záruka, odpovědnost za vady a za škodu</w:t>
      </w:r>
    </w:p>
    <w:p w14:paraId="3C633E0F" w14:textId="4D54ED12"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bookmarkStart w:id="21" w:name="_Ref417495639"/>
      <w:r w:rsidRPr="000259D0">
        <w:rPr>
          <w:rFonts w:ascii="Arial" w:hAnsi="Arial" w:cs="Arial"/>
          <w:sz w:val="22"/>
          <w:szCs w:val="22"/>
        </w:rPr>
        <w:t xml:space="preserve">Zhotovitel odpovídá za správnost a úplnost provedení Díla, za správnost a úplnost provedení všech prací na díle uvedených v </w:t>
      </w:r>
      <w:r w:rsidR="005C0411">
        <w:rPr>
          <w:rFonts w:ascii="Arial" w:hAnsi="Arial" w:cs="Arial"/>
          <w:sz w:val="22"/>
          <w:szCs w:val="22"/>
        </w:rPr>
        <w:t>Rámcové dohodě</w:t>
      </w:r>
      <w:r w:rsidRPr="000259D0">
        <w:rPr>
          <w:rFonts w:ascii="Arial" w:hAnsi="Arial" w:cs="Arial"/>
          <w:sz w:val="22"/>
          <w:szCs w:val="22"/>
        </w:rPr>
        <w:t xml:space="preserve"> včetně veškerých příloh, technologických předpisů a postupů, veškerých platných norem a souvisejících platných předpisů.</w:t>
      </w:r>
    </w:p>
    <w:bookmarkEnd w:id="21"/>
    <w:p w14:paraId="465094F3" w14:textId="602912D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dále odpovídá za to, že </w:t>
      </w:r>
      <w:r w:rsidR="0049194C">
        <w:rPr>
          <w:rFonts w:ascii="Arial" w:hAnsi="Arial" w:cs="Arial"/>
          <w:sz w:val="22"/>
          <w:szCs w:val="22"/>
        </w:rPr>
        <w:t>každé</w:t>
      </w:r>
      <w:r w:rsidRPr="000259D0">
        <w:rPr>
          <w:rFonts w:ascii="Arial" w:hAnsi="Arial" w:cs="Arial"/>
          <w:sz w:val="22"/>
          <w:szCs w:val="22"/>
        </w:rPr>
        <w:t xml:space="preserve"> Dílo, i každá jeho jednotlivá část, bude bez jakýchkoliv vad, ať už věcných, právních nebo ostatních. Dílo nebo jeho část má vady, jestliže zejména neodpovídá výsledku určenému v </w:t>
      </w:r>
      <w:r w:rsidR="005C0411">
        <w:rPr>
          <w:rFonts w:ascii="Arial" w:hAnsi="Arial" w:cs="Arial"/>
          <w:sz w:val="22"/>
          <w:szCs w:val="22"/>
        </w:rPr>
        <w:t>Rámcové dohodě</w:t>
      </w:r>
      <w:r w:rsidR="003B06B9">
        <w:rPr>
          <w:rFonts w:ascii="Arial" w:hAnsi="Arial" w:cs="Arial"/>
          <w:sz w:val="22"/>
          <w:szCs w:val="22"/>
        </w:rPr>
        <w:t xml:space="preserve"> nebo příslušné Prováděcí smlouvě</w:t>
      </w:r>
      <w:r w:rsidRPr="000259D0">
        <w:rPr>
          <w:rFonts w:ascii="Arial" w:hAnsi="Arial" w:cs="Arial"/>
          <w:sz w:val="22"/>
          <w:szCs w:val="22"/>
        </w:rPr>
        <w:t xml:space="preserve">, neodpovídá účelu jeho využití, případně nemá vlastnosti výslovně stanovené </w:t>
      </w:r>
      <w:r w:rsidR="005C0411">
        <w:rPr>
          <w:rFonts w:ascii="Arial" w:hAnsi="Arial" w:cs="Arial"/>
          <w:sz w:val="22"/>
          <w:szCs w:val="22"/>
        </w:rPr>
        <w:t>Rámcovou dohodou</w:t>
      </w:r>
      <w:r w:rsidRPr="000259D0">
        <w:rPr>
          <w:rFonts w:ascii="Arial" w:hAnsi="Arial" w:cs="Arial"/>
          <w:sz w:val="22"/>
          <w:szCs w:val="22"/>
        </w:rPr>
        <w:t xml:space="preserve">, </w:t>
      </w:r>
      <w:r w:rsidR="003B06B9">
        <w:rPr>
          <w:rFonts w:ascii="Arial" w:hAnsi="Arial" w:cs="Arial"/>
          <w:sz w:val="22"/>
          <w:szCs w:val="22"/>
        </w:rPr>
        <w:t xml:space="preserve">Prováděcí smlouvou, </w:t>
      </w:r>
      <w:r w:rsidRPr="000259D0">
        <w:rPr>
          <w:rFonts w:ascii="Arial" w:hAnsi="Arial" w:cs="Arial"/>
          <w:sz w:val="22"/>
          <w:szCs w:val="22"/>
        </w:rPr>
        <w:t>dokumentací</w:t>
      </w:r>
      <w:r w:rsidR="00F54951">
        <w:rPr>
          <w:rFonts w:ascii="Arial" w:hAnsi="Arial" w:cs="Arial"/>
          <w:sz w:val="22"/>
          <w:szCs w:val="22"/>
        </w:rPr>
        <w:t xml:space="preserve"> sch</w:t>
      </w:r>
      <w:r w:rsidR="00E16253">
        <w:rPr>
          <w:rFonts w:ascii="Arial" w:hAnsi="Arial" w:cs="Arial"/>
          <w:sz w:val="22"/>
          <w:szCs w:val="22"/>
        </w:rPr>
        <w:t>v</w:t>
      </w:r>
      <w:r w:rsidR="00F54951">
        <w:rPr>
          <w:rFonts w:ascii="Arial" w:hAnsi="Arial" w:cs="Arial"/>
          <w:sz w:val="22"/>
          <w:szCs w:val="22"/>
        </w:rPr>
        <w:t>álenou</w:t>
      </w:r>
      <w:r w:rsidRPr="000259D0">
        <w:rPr>
          <w:rFonts w:ascii="Arial" w:hAnsi="Arial" w:cs="Arial"/>
          <w:sz w:val="22"/>
          <w:szCs w:val="22"/>
        </w:rPr>
        <w:t xml:space="preserve"> Objednatelem, platnými předpisy nebo nemá vlastnosti obvyklé.</w:t>
      </w:r>
    </w:p>
    <w:p w14:paraId="1C6EFD67" w14:textId="1D1245D5" w:rsidR="008956FE" w:rsidRPr="000259D0" w:rsidRDefault="008956FE" w:rsidP="00E36CDC">
      <w:pPr>
        <w:pStyle w:val="Zkladntext2"/>
        <w:numPr>
          <w:ilvl w:val="0"/>
          <w:numId w:val="10"/>
        </w:numPr>
        <w:spacing w:before="120" w:after="120"/>
        <w:ind w:left="426" w:hanging="426"/>
        <w:rPr>
          <w:rFonts w:ascii="Arial" w:hAnsi="Arial" w:cs="Arial"/>
          <w:sz w:val="22"/>
          <w:szCs w:val="22"/>
        </w:rPr>
      </w:pPr>
      <w:r w:rsidRPr="000259D0">
        <w:rPr>
          <w:rFonts w:ascii="Arial" w:hAnsi="Arial" w:cs="Arial"/>
          <w:sz w:val="22"/>
          <w:szCs w:val="22"/>
        </w:rPr>
        <w:t xml:space="preserve">Záruční lhůta na provedené Dílo </w:t>
      </w:r>
      <w:r w:rsidR="00C7381C">
        <w:rPr>
          <w:rFonts w:ascii="Arial" w:hAnsi="Arial" w:cs="Arial"/>
          <w:sz w:val="22"/>
          <w:szCs w:val="22"/>
        </w:rPr>
        <w:t xml:space="preserve">(resp. příslušnou dílčí část Díla) </w:t>
      </w:r>
      <w:r w:rsidRPr="000259D0">
        <w:rPr>
          <w:rFonts w:ascii="Arial" w:hAnsi="Arial" w:cs="Arial"/>
          <w:sz w:val="22"/>
          <w:szCs w:val="22"/>
        </w:rPr>
        <w:t xml:space="preserve">počíná běžet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 xml:space="preserve">Díla. Záruční doba trvá po dobu </w:t>
      </w:r>
      <w:r w:rsidR="004C125C">
        <w:rPr>
          <w:rFonts w:ascii="Arial" w:hAnsi="Arial" w:cs="Arial"/>
          <w:sz w:val="22"/>
          <w:szCs w:val="22"/>
        </w:rPr>
        <w:t>5</w:t>
      </w:r>
      <w:r w:rsidRPr="000259D0">
        <w:rPr>
          <w:rFonts w:ascii="Arial" w:hAnsi="Arial" w:cs="Arial"/>
          <w:sz w:val="22"/>
          <w:szCs w:val="22"/>
        </w:rPr>
        <w:t xml:space="preserve"> let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Díla.</w:t>
      </w:r>
    </w:p>
    <w:p w14:paraId="68FC2B10" w14:textId="2B4A4591"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po uvedenou záruční dobu také odpovídá za bezvadnost předmětu Díla, tj. odpovídá za všechny vlastnosti, které má mít předmět Díla zejména dle </w:t>
      </w:r>
      <w:r w:rsidR="005C0411">
        <w:rPr>
          <w:rFonts w:ascii="Arial" w:hAnsi="Arial" w:cs="Arial"/>
          <w:sz w:val="22"/>
          <w:szCs w:val="22"/>
        </w:rPr>
        <w:t>Rámcové dohody</w:t>
      </w:r>
      <w:r w:rsidRPr="000259D0">
        <w:rPr>
          <w:rFonts w:ascii="Arial" w:hAnsi="Arial" w:cs="Arial"/>
          <w:sz w:val="22"/>
          <w:szCs w:val="22"/>
        </w:rPr>
        <w:t>, dle jednotlivých požadavků a pokynů Objednatele, případně ostatních pověřených osob, dle dokumentace, norem a ostatních předpisů, pokud se na prováděný předmět Díla či jeho části vztahují.</w:t>
      </w:r>
    </w:p>
    <w:p w14:paraId="2D0CEC11" w14:textId="6833D2C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Jakákoliv vada na </w:t>
      </w:r>
      <w:r w:rsidR="003B06B9">
        <w:rPr>
          <w:rFonts w:ascii="Arial" w:hAnsi="Arial" w:cs="Arial"/>
          <w:sz w:val="22"/>
          <w:szCs w:val="22"/>
        </w:rPr>
        <w:t>D</w:t>
      </w:r>
      <w:r w:rsidRPr="000259D0">
        <w:rPr>
          <w:rFonts w:ascii="Arial" w:hAnsi="Arial" w:cs="Arial"/>
          <w:sz w:val="22"/>
          <w:szCs w:val="22"/>
        </w:rPr>
        <w:t xml:space="preserve">íle, která se vyskytne v průběhu záruční doby, bude Objednatelem oznámena písemně Zhotoviteli a tento odstraní závadu na své vlastní náklady, neprodleně, nejpozději však ve lhůtě </w:t>
      </w:r>
      <w:r w:rsidR="004C125C">
        <w:rPr>
          <w:rFonts w:ascii="Arial" w:hAnsi="Arial" w:cs="Arial"/>
          <w:sz w:val="22"/>
          <w:szCs w:val="22"/>
        </w:rPr>
        <w:t>2</w:t>
      </w:r>
      <w:r w:rsidRPr="000259D0">
        <w:rPr>
          <w:rFonts w:ascii="Arial" w:hAnsi="Arial" w:cs="Arial"/>
          <w:sz w:val="22"/>
          <w:szCs w:val="22"/>
        </w:rPr>
        <w:t>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63C90730"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opravy Díla se záruční doba Díla prodlouží o dobu, po kterou nemohlo být Dílo v důsledku zjištěné vady užíváno vůbec nebo mohlo být užíváno jen v omezeném rozsahu.</w:t>
      </w:r>
    </w:p>
    <w:p w14:paraId="3225B36D"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Reklamaci lze uplatnit do posledního dne záruční doby, přičemž i reklamace odeslaná Objednatelem v poslední den záruční doby se považuje za včas uplatněnou.</w:t>
      </w:r>
    </w:p>
    <w:p w14:paraId="6B612128" w14:textId="210B03B8"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Odstranění vady nemá vliv na nárok Objednatele vůči Zhotoviteli na zaplacení </w:t>
      </w:r>
      <w:r w:rsidR="005C7915">
        <w:rPr>
          <w:rFonts w:ascii="Arial" w:hAnsi="Arial" w:cs="Arial"/>
          <w:sz w:val="22"/>
          <w:szCs w:val="22"/>
        </w:rPr>
        <w:t>s</w:t>
      </w:r>
      <w:r w:rsidRPr="000259D0">
        <w:rPr>
          <w:rFonts w:ascii="Arial" w:hAnsi="Arial" w:cs="Arial"/>
          <w:sz w:val="22"/>
          <w:szCs w:val="22"/>
        </w:rPr>
        <w:t>mluvních pokut a náhradu škod souvisejících s vadami Díla.</w:t>
      </w:r>
    </w:p>
    <w:p w14:paraId="0841DD17" w14:textId="596D1456"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rovněž odpovědný za jakékoliv ztráty nebo škody na </w:t>
      </w:r>
      <w:r w:rsidR="0049194C">
        <w:rPr>
          <w:rFonts w:ascii="Arial" w:hAnsi="Arial" w:cs="Arial"/>
          <w:sz w:val="22"/>
          <w:szCs w:val="22"/>
        </w:rPr>
        <w:t>D</w:t>
      </w:r>
      <w:r w:rsidRPr="000259D0">
        <w:rPr>
          <w:rFonts w:ascii="Arial" w:hAnsi="Arial" w:cs="Arial"/>
          <w:sz w:val="22"/>
          <w:szCs w:val="22"/>
        </w:rPr>
        <w:t xml:space="preserve">íle či majetku Objednatele jakož i třetích osob způsobené Zhotovitelem nebo jeho poddodavateli v průběhu provádění jakýchkoliv prací a služeb při plnění nebo v souvislosti s plněním povinností podle této </w:t>
      </w:r>
      <w:r w:rsidR="005C0411">
        <w:rPr>
          <w:rFonts w:ascii="Arial" w:hAnsi="Arial" w:cs="Arial"/>
          <w:sz w:val="22"/>
          <w:szCs w:val="22"/>
        </w:rPr>
        <w:t>Rámcové dohody</w:t>
      </w:r>
      <w:r w:rsidRPr="000259D0">
        <w:rPr>
          <w:rFonts w:ascii="Arial" w:hAnsi="Arial" w:cs="Arial"/>
          <w:sz w:val="22"/>
          <w:szCs w:val="22"/>
        </w:rPr>
        <w:t>.</w:t>
      </w:r>
    </w:p>
    <w:p w14:paraId="61CB8203" w14:textId="7E08AB52" w:rsidR="008956FE"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Případné nároky z nedodržení povinností Zhotovitele dle odst. 1 tohoto článku této </w:t>
      </w:r>
      <w:r w:rsidR="005C0411">
        <w:rPr>
          <w:rFonts w:ascii="Arial" w:hAnsi="Arial" w:cs="Arial"/>
          <w:sz w:val="22"/>
          <w:szCs w:val="22"/>
        </w:rPr>
        <w:t>Rámcové dohody</w:t>
      </w:r>
      <w:r w:rsidRPr="000259D0">
        <w:rPr>
          <w:rFonts w:ascii="Arial" w:hAnsi="Arial" w:cs="Arial"/>
          <w:sz w:val="22"/>
          <w:szCs w:val="22"/>
        </w:rPr>
        <w:t xml:space="preserve"> Objednatel uplatní zejména při předání a převzetí Díla. Tím však není dotčeno právo Objednatele uplatnit tyto své nároky později.</w:t>
      </w:r>
      <w:r w:rsidR="005C7915">
        <w:rPr>
          <w:rFonts w:ascii="Arial" w:hAnsi="Arial" w:cs="Arial"/>
          <w:sz w:val="22"/>
          <w:szCs w:val="22"/>
        </w:rPr>
        <w:t xml:space="preserve"> Promeškal-li Objednatel lhůtu pro uplatnění nároků z vad existujících v době předání příslušné dílčí části Díla, je oprávněn předmětné vady vytknout jako záruční vady. Zhotovitel je povinen takto vytknuté vady odstranit v režimu záruční odpovědnosti.</w:t>
      </w:r>
    </w:p>
    <w:p w14:paraId="7469A00D" w14:textId="498E73E5" w:rsidR="0049194C" w:rsidRPr="0049194C" w:rsidRDefault="0049194C" w:rsidP="0049194C">
      <w:pPr>
        <w:numPr>
          <w:ilvl w:val="0"/>
          <w:numId w:val="10"/>
        </w:numPr>
        <w:tabs>
          <w:tab w:val="left" w:pos="426"/>
        </w:tabs>
        <w:suppressAutoHyphens w:val="0"/>
        <w:spacing w:before="120" w:after="120"/>
        <w:ind w:left="426" w:hanging="426"/>
        <w:jc w:val="both"/>
        <w:rPr>
          <w:rFonts w:ascii="Arial" w:hAnsi="Arial" w:cs="Arial"/>
          <w:sz w:val="22"/>
          <w:szCs w:val="22"/>
        </w:rPr>
      </w:pPr>
      <w:r w:rsidRPr="0049194C">
        <w:rPr>
          <w:rFonts w:ascii="Arial" w:hAnsi="Arial" w:cs="Arial"/>
          <w:sz w:val="22"/>
          <w:szCs w:val="22"/>
        </w:rPr>
        <w:t xml:space="preserve">Zhotovitel si je plně vědom způsobu spolufinancování dodávky finančním příspěvkem Evropské unie prostřednictvím </w:t>
      </w:r>
      <w:r>
        <w:rPr>
          <w:rFonts w:ascii="Arial" w:hAnsi="Arial" w:cs="Arial"/>
          <w:sz w:val="22"/>
          <w:szCs w:val="22"/>
        </w:rPr>
        <w:t>Operačního programu Spravedlivá transformace 2021-2027</w:t>
      </w:r>
      <w:r w:rsidRPr="0049194C">
        <w:rPr>
          <w:rFonts w:ascii="Arial" w:hAnsi="Arial" w:cs="Arial"/>
          <w:sz w:val="22"/>
          <w:szCs w:val="22"/>
        </w:rPr>
        <w:t xml:space="preserve">, přičemž prohlašuje, že se náležitě seznámil se všemi podmínkami stanovenými tímto programem. Zhotovitel tímto prohlašuje, že je srozuměn s rizikem sankcí finančního charakteru, které mohou být Objednateli uloženy v případě porušení některých závazných podmínek pro realizaci Projektu. Zhotovitel se zavazuje vyvarovat se především takových porušení této Smlouvy, která by mohla vést ke vzniku škody Objednateli v podobě sankcí finančního charakteru pro neplnění některých závazných podmínek pro realizaci Projektu, a to zejména porušení spočívající v neúplné či opožděné dodávce předmětu plnění </w:t>
      </w:r>
      <w:r w:rsidR="00017035">
        <w:rPr>
          <w:rFonts w:ascii="Arial" w:hAnsi="Arial" w:cs="Arial"/>
          <w:sz w:val="22"/>
          <w:szCs w:val="22"/>
        </w:rPr>
        <w:t>či uvedení nepravdivých informací v oblasti střetu zájmů</w:t>
      </w:r>
      <w:r w:rsidRPr="0049194C">
        <w:rPr>
          <w:rFonts w:ascii="Arial" w:hAnsi="Arial" w:cs="Arial"/>
          <w:sz w:val="22"/>
          <w:szCs w:val="22"/>
        </w:rPr>
        <w:t>.</w:t>
      </w:r>
    </w:p>
    <w:p w14:paraId="574791F1" w14:textId="77777777" w:rsidR="008956FE" w:rsidRDefault="008956FE" w:rsidP="00E36CDC">
      <w:pPr>
        <w:tabs>
          <w:tab w:val="left" w:pos="426"/>
        </w:tabs>
        <w:suppressAutoHyphens w:val="0"/>
        <w:spacing w:before="120" w:after="120"/>
        <w:jc w:val="both"/>
        <w:rPr>
          <w:rFonts w:ascii="Arial" w:hAnsi="Arial" w:cs="Arial"/>
          <w:sz w:val="22"/>
          <w:szCs w:val="22"/>
        </w:rPr>
      </w:pPr>
    </w:p>
    <w:p w14:paraId="3E758E38" w14:textId="77777777" w:rsidR="00AD0C7D" w:rsidRDefault="00AD0C7D" w:rsidP="00E36CDC">
      <w:pPr>
        <w:tabs>
          <w:tab w:val="left" w:pos="426"/>
        </w:tabs>
        <w:suppressAutoHyphens w:val="0"/>
        <w:spacing w:before="120" w:after="120"/>
        <w:jc w:val="both"/>
        <w:rPr>
          <w:rFonts w:ascii="Arial" w:hAnsi="Arial" w:cs="Arial"/>
          <w:sz w:val="22"/>
          <w:szCs w:val="22"/>
        </w:rPr>
      </w:pPr>
    </w:p>
    <w:p w14:paraId="03735411" w14:textId="3B7C5DE8" w:rsidR="0088559D" w:rsidRPr="00612F10" w:rsidRDefault="00612F10"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XI</w:t>
      </w:r>
      <w:r w:rsidR="00493338">
        <w:rPr>
          <w:rFonts w:ascii="Arial" w:hAnsi="Arial" w:cs="Arial"/>
          <w:b/>
          <w:sz w:val="22"/>
          <w:szCs w:val="22"/>
        </w:rPr>
        <w:t>I</w:t>
      </w:r>
      <w:r w:rsidRPr="000259D0">
        <w:rPr>
          <w:rFonts w:ascii="Arial" w:hAnsi="Arial" w:cs="Arial"/>
          <w:b/>
          <w:sz w:val="22"/>
          <w:szCs w:val="22"/>
        </w:rPr>
        <w:t xml:space="preserve">. </w:t>
      </w:r>
      <w:r w:rsidR="00375629">
        <w:rPr>
          <w:rFonts w:ascii="Arial" w:hAnsi="Arial" w:cs="Arial"/>
          <w:b/>
          <w:sz w:val="22"/>
          <w:szCs w:val="22"/>
        </w:rPr>
        <w:t>Mlčenlivost a o</w:t>
      </w:r>
      <w:r>
        <w:rPr>
          <w:rFonts w:ascii="Arial" w:hAnsi="Arial" w:cs="Arial"/>
          <w:b/>
          <w:sz w:val="22"/>
          <w:szCs w:val="22"/>
        </w:rPr>
        <w:t>chrana osobních údajů</w:t>
      </w:r>
    </w:p>
    <w:p w14:paraId="28FE4E48" w14:textId="105852DA" w:rsidR="00375629" w:rsidRPr="00375629" w:rsidRDefault="00375629" w:rsidP="00E36CDC">
      <w:pPr>
        <w:pStyle w:val="Odstavecseseznamem"/>
        <w:numPr>
          <w:ilvl w:val="3"/>
          <w:numId w:val="60"/>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se zavazuje zachovávat ve vztahu ke třetím osobám mlčenlivost o informacích, které při plnění této </w:t>
      </w:r>
      <w:r w:rsidR="005C0411">
        <w:rPr>
          <w:rFonts w:ascii="Arial" w:hAnsi="Arial" w:cs="Arial"/>
          <w:sz w:val="22"/>
          <w:szCs w:val="22"/>
        </w:rPr>
        <w:t>Rámcové dohody</w:t>
      </w:r>
      <w:r w:rsidRPr="00375629">
        <w:rPr>
          <w:rFonts w:ascii="Arial" w:hAnsi="Arial" w:cs="Arial"/>
          <w:sz w:val="22"/>
          <w:szCs w:val="22"/>
        </w:rPr>
        <w:t xml:space="preserve"> získá od Objednatele nebo o Objednateli či jeho zaměstnancích a spolupracovnících a nesmí je zpřístupnit bez písemného souhlasu Objednatele žádné třetí osobě ani je použít v rozporu s účelem </w:t>
      </w:r>
      <w:r w:rsidR="005C0411">
        <w:rPr>
          <w:rFonts w:ascii="Arial" w:hAnsi="Arial" w:cs="Arial"/>
          <w:sz w:val="22"/>
          <w:szCs w:val="22"/>
        </w:rPr>
        <w:t>Rámcové dohody</w:t>
      </w:r>
      <w:r w:rsidRPr="00375629">
        <w:rPr>
          <w:rFonts w:ascii="Arial" w:hAnsi="Arial" w:cs="Arial"/>
          <w:sz w:val="22"/>
          <w:szCs w:val="22"/>
        </w:rPr>
        <w:t>, ledaže se jedná o:</w:t>
      </w:r>
    </w:p>
    <w:p w14:paraId="3F0DE145" w14:textId="4DB08B80"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informace, které jsou veřejně přístupné, nebo</w:t>
      </w:r>
    </w:p>
    <w:p w14:paraId="1287E7FD" w14:textId="6A9577EE"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případ, kdy je zpřístupnění informace vyžadováno zákonem nebo závazným rozhodnutím oprávněného orgánu.</w:t>
      </w:r>
    </w:p>
    <w:p w14:paraId="1A8FEB18" w14:textId="00CF2CCE" w:rsidR="00375629" w:rsidRPr="00375629" w:rsidRDefault="00375629"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zavázat povinností mlčenlivosti podle </w:t>
      </w:r>
      <w:r w:rsidR="00820DE0">
        <w:rPr>
          <w:rFonts w:ascii="Arial" w:hAnsi="Arial" w:cs="Arial"/>
          <w:sz w:val="22"/>
          <w:szCs w:val="22"/>
        </w:rPr>
        <w:t xml:space="preserve">tohoto </w:t>
      </w:r>
      <w:r w:rsidRPr="00375629">
        <w:rPr>
          <w:rFonts w:ascii="Arial" w:hAnsi="Arial" w:cs="Arial"/>
          <w:sz w:val="22"/>
          <w:szCs w:val="22"/>
        </w:rPr>
        <w:t xml:space="preserve">článku </w:t>
      </w:r>
      <w:r w:rsidR="00820DE0">
        <w:rPr>
          <w:rFonts w:ascii="Arial" w:hAnsi="Arial" w:cs="Arial"/>
          <w:sz w:val="22"/>
          <w:szCs w:val="22"/>
        </w:rPr>
        <w:t>Rámcové dohody</w:t>
      </w:r>
      <w:r w:rsidRPr="00375629">
        <w:rPr>
          <w:rFonts w:ascii="Arial" w:hAnsi="Arial" w:cs="Arial"/>
          <w:sz w:val="22"/>
          <w:szCs w:val="22"/>
        </w:rPr>
        <w:t xml:space="preserve"> všechny osoby, které se budou podílet na poskytování plnění předmětu této </w:t>
      </w:r>
      <w:r w:rsidR="005C0411">
        <w:rPr>
          <w:rFonts w:ascii="Arial" w:hAnsi="Arial" w:cs="Arial"/>
          <w:sz w:val="22"/>
          <w:szCs w:val="22"/>
        </w:rPr>
        <w:t>Rámcové dohody</w:t>
      </w:r>
      <w:r w:rsidRPr="00375629">
        <w:rPr>
          <w:rFonts w:ascii="Arial" w:hAnsi="Arial" w:cs="Arial"/>
          <w:sz w:val="22"/>
          <w:szCs w:val="22"/>
        </w:rPr>
        <w:t xml:space="preserve"> vůči Objednateli.</w:t>
      </w:r>
    </w:p>
    <w:p w14:paraId="2A8A218A" w14:textId="21F91B9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Zhotovitele a jeho </w:t>
      </w:r>
      <w:r w:rsidR="00820DE0">
        <w:rPr>
          <w:rFonts w:ascii="Arial" w:hAnsi="Arial" w:cs="Arial"/>
          <w:sz w:val="22"/>
          <w:szCs w:val="22"/>
        </w:rPr>
        <w:t xml:space="preserve">poddodavatelů a </w:t>
      </w:r>
      <w:r w:rsidRPr="00375629">
        <w:rPr>
          <w:rFonts w:ascii="Arial" w:hAnsi="Arial" w:cs="Arial"/>
          <w:sz w:val="22"/>
          <w:szCs w:val="22"/>
        </w:rPr>
        <w:t xml:space="preserve">zaměstnanců či členů orgánů </w:t>
      </w:r>
      <w:r w:rsidR="00820DE0">
        <w:rPr>
          <w:rFonts w:ascii="Arial" w:hAnsi="Arial" w:cs="Arial"/>
          <w:sz w:val="22"/>
          <w:szCs w:val="22"/>
        </w:rPr>
        <w:t xml:space="preserve">zhotovitele nebo jeho poddodavatelů </w:t>
      </w:r>
      <w:r w:rsidRPr="00375629">
        <w:rPr>
          <w:rFonts w:ascii="Arial" w:hAnsi="Arial" w:cs="Arial"/>
          <w:sz w:val="22"/>
          <w:szCs w:val="22"/>
        </w:rPr>
        <w:t xml:space="preserve">(dále jen </w:t>
      </w:r>
      <w:r w:rsidRPr="00E01A9B">
        <w:rPr>
          <w:rFonts w:ascii="Arial" w:hAnsi="Arial" w:cs="Arial"/>
          <w:b/>
          <w:bCs/>
          <w:sz w:val="22"/>
          <w:szCs w:val="22"/>
        </w:rPr>
        <w:t>„osobní údaje"</w:t>
      </w:r>
      <w:r w:rsidRPr="00375629">
        <w:rPr>
          <w:rFonts w:ascii="Arial" w:hAnsi="Arial" w:cs="Arial"/>
          <w:sz w:val="22"/>
          <w:szCs w:val="22"/>
        </w:rPr>
        <w:t xml:space="preserve">) pro účely plnění povinností vyplývajících ze zákona, plnění závazků podle této </w:t>
      </w:r>
      <w:r w:rsidR="005C0411">
        <w:rPr>
          <w:rFonts w:ascii="Arial" w:hAnsi="Arial" w:cs="Arial"/>
          <w:sz w:val="22"/>
          <w:szCs w:val="22"/>
        </w:rPr>
        <w:t>Rámcové dohody</w:t>
      </w:r>
      <w:r w:rsidRPr="00375629">
        <w:rPr>
          <w:rFonts w:ascii="Arial" w:hAnsi="Arial" w:cs="Arial"/>
          <w:sz w:val="22"/>
          <w:szCs w:val="22"/>
        </w:rPr>
        <w:t xml:space="preserve"> nebo oprávněných zájmů Objednatele</w:t>
      </w:r>
    </w:p>
    <w:p w14:paraId="103581AE" w14:textId="14CF329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Objednatel prohlašuje, že veškeré osobní údaje, které Zhotovitel poskytne Objednateli nebo se kterými přijde Objednatel do styku v souvislosti s plněním závazku podle této </w:t>
      </w:r>
      <w:r w:rsidR="005C0411">
        <w:rPr>
          <w:rFonts w:ascii="Arial" w:hAnsi="Arial" w:cs="Arial"/>
          <w:sz w:val="22"/>
          <w:szCs w:val="22"/>
        </w:rPr>
        <w:t>Rámcové dohody</w:t>
      </w:r>
      <w:r w:rsidRPr="00375629">
        <w:rPr>
          <w:rFonts w:ascii="Arial" w:hAnsi="Arial" w:cs="Arial"/>
          <w:sz w:val="22"/>
          <w:szCs w:val="22"/>
        </w:rPr>
        <w:t xml:space="preserve">, nebudou využívány k jiným účelům, než k jakým byly Zhotovitelem </w:t>
      </w:r>
      <w:r w:rsidRPr="00375629">
        <w:rPr>
          <w:rFonts w:ascii="Arial" w:hAnsi="Arial" w:cs="Arial"/>
          <w:sz w:val="22"/>
          <w:szCs w:val="22"/>
        </w:rPr>
        <w:lastRenderedPageBreak/>
        <w:t xml:space="preserve">Objednateli poskytnuty nebo Objednatelem pro účely plnění této </w:t>
      </w:r>
      <w:r w:rsidR="005C0411">
        <w:rPr>
          <w:rFonts w:ascii="Arial" w:hAnsi="Arial" w:cs="Arial"/>
          <w:sz w:val="22"/>
          <w:szCs w:val="22"/>
        </w:rPr>
        <w:t>Rámcové dohody</w:t>
      </w:r>
      <w:r w:rsidRPr="00375629">
        <w:rPr>
          <w:rFonts w:ascii="Arial" w:hAnsi="Arial" w:cs="Arial"/>
          <w:sz w:val="22"/>
          <w:szCs w:val="22"/>
        </w:rPr>
        <w:t xml:space="preserve"> shromážděny.</w:t>
      </w:r>
    </w:p>
    <w:p w14:paraId="6FBC9BD1" w14:textId="623386C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Podrobné informace o zpracování osobních údajů, včetně práv, které je Zhotovitel a subjekty údajů ve vztahu ke zpracování těchto osobních údajů oprávněn u Objednatele uplatnit, jsou obsaženy v Příloze č. </w:t>
      </w:r>
      <w:r w:rsidR="007A26B3">
        <w:rPr>
          <w:rFonts w:ascii="Arial" w:hAnsi="Arial" w:cs="Arial"/>
          <w:sz w:val="22"/>
          <w:szCs w:val="22"/>
        </w:rPr>
        <w:t>4</w:t>
      </w:r>
      <w:r w:rsidRPr="00375629">
        <w:rPr>
          <w:rFonts w:ascii="Arial" w:hAnsi="Arial" w:cs="Arial"/>
          <w:sz w:val="22"/>
          <w:szCs w:val="22"/>
        </w:rPr>
        <w:t xml:space="preserve"> této </w:t>
      </w:r>
      <w:r w:rsidR="005C0411">
        <w:rPr>
          <w:rFonts w:ascii="Arial" w:hAnsi="Arial" w:cs="Arial"/>
          <w:sz w:val="22"/>
          <w:szCs w:val="22"/>
        </w:rPr>
        <w:t>Rámcové dohody</w:t>
      </w:r>
      <w:r w:rsidRPr="00375629">
        <w:rPr>
          <w:rFonts w:ascii="Arial" w:hAnsi="Arial" w:cs="Arial"/>
          <w:sz w:val="22"/>
          <w:szCs w:val="22"/>
        </w:rPr>
        <w:t xml:space="preserve">. Zhotovitel je povinen informovat o obsahu Přílohy č. </w:t>
      </w:r>
      <w:r w:rsidR="007A26B3">
        <w:rPr>
          <w:rFonts w:ascii="Arial" w:hAnsi="Arial" w:cs="Arial"/>
          <w:sz w:val="22"/>
          <w:szCs w:val="22"/>
        </w:rPr>
        <w:t>4</w:t>
      </w:r>
      <w:r w:rsidRPr="00375629">
        <w:rPr>
          <w:rFonts w:ascii="Arial" w:hAnsi="Arial" w:cs="Arial"/>
          <w:sz w:val="22"/>
          <w:szCs w:val="22"/>
        </w:rPr>
        <w:t xml:space="preserve"> všechny subjekty údajů, jejichž osobní údaje předá Objednateli v souvislosti s plněním této </w:t>
      </w:r>
      <w:r w:rsidR="005C0411">
        <w:rPr>
          <w:rFonts w:ascii="Arial" w:hAnsi="Arial" w:cs="Arial"/>
          <w:sz w:val="22"/>
          <w:szCs w:val="22"/>
        </w:rPr>
        <w:t>Rámcové dohody</w:t>
      </w:r>
      <w:r w:rsidRPr="00375629">
        <w:rPr>
          <w:rFonts w:ascii="Arial" w:hAnsi="Arial" w:cs="Arial"/>
          <w:sz w:val="22"/>
          <w:szCs w:val="22"/>
        </w:rPr>
        <w:t>.</w:t>
      </w:r>
    </w:p>
    <w:p w14:paraId="31B29631" w14:textId="32A648A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Pokud při realizaci předmětu plnění této </w:t>
      </w:r>
      <w:r w:rsidR="005C0411">
        <w:rPr>
          <w:rFonts w:ascii="Arial" w:hAnsi="Arial" w:cs="Arial"/>
          <w:sz w:val="22"/>
          <w:szCs w:val="22"/>
        </w:rPr>
        <w:t>Rámcové dohody</w:t>
      </w:r>
      <w:r w:rsidRPr="00375629">
        <w:rPr>
          <w:rFonts w:ascii="Arial" w:hAnsi="Arial" w:cs="Arial"/>
          <w:sz w:val="22"/>
          <w:szCs w:val="22"/>
        </w:rPr>
        <w:t xml:space="preserve"> získá přístup k osobním údajům, jež jsou spravovány Objednatelem, je Zhotovitel povinen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B38939E" w14:textId="0AF70F60"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zpracovat a dokumentovat přijatá a provedená </w:t>
      </w:r>
      <w:proofErr w:type="spellStart"/>
      <w:r w:rsidRPr="00375629">
        <w:rPr>
          <w:rFonts w:ascii="Arial" w:hAnsi="Arial" w:cs="Arial"/>
          <w:sz w:val="22"/>
          <w:szCs w:val="22"/>
        </w:rPr>
        <w:t>technicko-organizační</w:t>
      </w:r>
      <w:proofErr w:type="spellEnd"/>
      <w:r w:rsidRPr="00375629">
        <w:rPr>
          <w:rFonts w:ascii="Arial" w:hAnsi="Arial" w:cs="Arial"/>
          <w:sz w:val="22"/>
          <w:szCs w:val="22"/>
        </w:rPr>
        <w:t xml:space="preserve"> opatření k zajištění ochrany osobních údajů v souladu se zákonem a jinými právními předpisy.</w:t>
      </w:r>
    </w:p>
    <w:p w14:paraId="3483E89E" w14:textId="6455BBE7"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V rámci opatření podle </w:t>
      </w:r>
      <w:r w:rsidR="00820DE0">
        <w:rPr>
          <w:rFonts w:ascii="Arial" w:hAnsi="Arial" w:cs="Arial"/>
          <w:sz w:val="22"/>
          <w:szCs w:val="22"/>
        </w:rPr>
        <w:t>předchozího odstavce tohoto článku t</w:t>
      </w:r>
      <w:r w:rsidRPr="00375629">
        <w:rPr>
          <w:rFonts w:ascii="Arial" w:hAnsi="Arial" w:cs="Arial"/>
          <w:sz w:val="22"/>
          <w:szCs w:val="22"/>
        </w:rPr>
        <w:t xml:space="preserve">éto </w:t>
      </w:r>
      <w:r w:rsidR="005C0411">
        <w:rPr>
          <w:rFonts w:ascii="Arial" w:hAnsi="Arial" w:cs="Arial"/>
          <w:sz w:val="22"/>
          <w:szCs w:val="22"/>
        </w:rPr>
        <w:t>Rámcové dohody</w:t>
      </w:r>
      <w:r w:rsidRPr="00375629">
        <w:rPr>
          <w:rFonts w:ascii="Arial" w:hAnsi="Arial" w:cs="Arial"/>
          <w:sz w:val="22"/>
          <w:szCs w:val="22"/>
        </w:rPr>
        <w:t xml:space="preserve"> Zhotovitel posuzuje rizika týkající se:</w:t>
      </w:r>
    </w:p>
    <w:p w14:paraId="437FD588" w14:textId="3D201E7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plnění pokynů pro zpracování osobních údajů osobami, které mají bezprostřední přístup k osobním údajům;</w:t>
      </w:r>
    </w:p>
    <w:p w14:paraId="1A2F9DF9" w14:textId="672D51F9"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neoprávněným osobám přistupovat k osobním údajům a k prostředkům pro jejich zpracování;</w:t>
      </w:r>
    </w:p>
    <w:p w14:paraId="2FCC0B96" w14:textId="3C41B6F4"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čtení, vytváření, kopírování, přenosu, úpravě či vymazání záznamů obsahujících osobní údaje;</w:t>
      </w:r>
    </w:p>
    <w:p w14:paraId="41E540D3" w14:textId="7F12185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přístupu k datovým nosičům;</w:t>
      </w:r>
    </w:p>
    <w:p w14:paraId="12F4B57F" w14:textId="46029E48"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opatření, která umožní určit a ověřit, komu byly osobní údaje předány.</w:t>
      </w:r>
    </w:p>
    <w:p w14:paraId="50E3909E" w14:textId="4BD9E6AF"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a jiné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xml:space="preserve">, mohou zpracovávat osobní údaje pouze za podmínek a v rozsahu Zhotovitelem stanoveném, přičemž tyto podmínky stanovené Zhotovitelem nesmí být v rozporu s požadavky vyplývajícími z této </w:t>
      </w:r>
      <w:r w:rsidR="005C0411">
        <w:rPr>
          <w:rFonts w:ascii="Arial" w:hAnsi="Arial" w:cs="Arial"/>
          <w:sz w:val="22"/>
          <w:szCs w:val="22"/>
        </w:rPr>
        <w:t>Rámcové dohody</w:t>
      </w:r>
      <w:r w:rsidRPr="00375629">
        <w:rPr>
          <w:rFonts w:ascii="Arial" w:hAnsi="Arial" w:cs="Arial"/>
          <w:sz w:val="22"/>
          <w:szCs w:val="22"/>
        </w:rPr>
        <w:t>.</w:t>
      </w:r>
    </w:p>
    <w:p w14:paraId="5904BDF3" w14:textId="1A05D3FC"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jiné fyzické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a další osoby, které v rámci plnění zákonem stanovených oprávnění a povinností přicházejí do styku s osobními údaji u Zhotovitele, jsou povinni zachovávat mlčenlivost o osobních údajích a o bezpečnostních opatřeních, jejichž zveřejnění by ohrozilo zabezpečení osobních údajů. Povinnost mlčenlivosti musí trvat i po skončení zaměstnání nebo příslušných prací.</w:t>
      </w:r>
    </w:p>
    <w:p w14:paraId="6FB6B71F" w14:textId="77777777" w:rsidR="008956FE" w:rsidRDefault="008956FE" w:rsidP="00E36CDC">
      <w:pPr>
        <w:tabs>
          <w:tab w:val="left" w:pos="426"/>
        </w:tabs>
        <w:suppressAutoHyphens w:val="0"/>
        <w:spacing w:before="120" w:after="120"/>
        <w:jc w:val="both"/>
        <w:rPr>
          <w:rFonts w:ascii="Arial" w:hAnsi="Arial" w:cs="Arial"/>
          <w:sz w:val="22"/>
          <w:szCs w:val="22"/>
        </w:rPr>
      </w:pPr>
    </w:p>
    <w:p w14:paraId="61160A3E" w14:textId="77777777" w:rsidR="00AD0C7D" w:rsidRPr="000259D0" w:rsidRDefault="00AD0C7D" w:rsidP="00E36CDC">
      <w:pPr>
        <w:tabs>
          <w:tab w:val="left" w:pos="426"/>
        </w:tabs>
        <w:suppressAutoHyphens w:val="0"/>
        <w:spacing w:before="120" w:after="120"/>
        <w:jc w:val="both"/>
        <w:rPr>
          <w:rFonts w:ascii="Arial" w:hAnsi="Arial" w:cs="Arial"/>
          <w:sz w:val="22"/>
          <w:szCs w:val="22"/>
        </w:rPr>
      </w:pPr>
    </w:p>
    <w:p w14:paraId="4F9C01AB" w14:textId="2D2B5357" w:rsidR="008956FE" w:rsidRPr="000259D0" w:rsidRDefault="008956FE" w:rsidP="00E36CDC">
      <w:pPr>
        <w:tabs>
          <w:tab w:val="left" w:pos="426"/>
        </w:tabs>
        <w:suppressAutoHyphens w:val="0"/>
        <w:spacing w:before="120" w:after="120"/>
        <w:jc w:val="center"/>
        <w:rPr>
          <w:rFonts w:ascii="Arial" w:hAnsi="Arial" w:cs="Arial"/>
          <w:b/>
          <w:sz w:val="22"/>
          <w:szCs w:val="22"/>
        </w:rPr>
      </w:pPr>
      <w:bookmarkStart w:id="22" w:name="_Ref417505607"/>
      <w:r w:rsidRPr="000259D0">
        <w:rPr>
          <w:rFonts w:ascii="Arial" w:hAnsi="Arial" w:cs="Arial"/>
          <w:b/>
          <w:sz w:val="22"/>
          <w:szCs w:val="22"/>
        </w:rPr>
        <w:t>XI</w:t>
      </w:r>
      <w:r w:rsidR="00493338">
        <w:rPr>
          <w:rFonts w:ascii="Arial" w:hAnsi="Arial" w:cs="Arial"/>
          <w:b/>
          <w:sz w:val="22"/>
          <w:szCs w:val="22"/>
        </w:rPr>
        <w:t>I</w:t>
      </w:r>
      <w:r w:rsidR="00612F10">
        <w:rPr>
          <w:rFonts w:ascii="Arial" w:hAnsi="Arial" w:cs="Arial"/>
          <w:b/>
          <w:sz w:val="22"/>
          <w:szCs w:val="22"/>
        </w:rPr>
        <w:t>I</w:t>
      </w:r>
      <w:r w:rsidRPr="000259D0">
        <w:rPr>
          <w:rFonts w:ascii="Arial" w:hAnsi="Arial" w:cs="Arial"/>
          <w:b/>
          <w:sz w:val="22"/>
          <w:szCs w:val="22"/>
        </w:rPr>
        <w:t xml:space="preserve">. </w:t>
      </w:r>
      <w:bookmarkEnd w:id="22"/>
      <w:r w:rsidRPr="000259D0">
        <w:rPr>
          <w:rFonts w:ascii="Arial" w:hAnsi="Arial" w:cs="Arial"/>
          <w:b/>
          <w:sz w:val="22"/>
          <w:szCs w:val="22"/>
        </w:rPr>
        <w:t>Sankce</w:t>
      </w:r>
    </w:p>
    <w:p w14:paraId="2EF8DC0E" w14:textId="0AFBA6D5"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Zhotovitel nedodrží závazný termín </w:t>
      </w:r>
      <w:r w:rsidR="005C7915">
        <w:rPr>
          <w:rFonts w:ascii="Arial" w:hAnsi="Arial" w:cs="Arial"/>
          <w:sz w:val="22"/>
          <w:szCs w:val="22"/>
        </w:rPr>
        <w:t xml:space="preserve">pro provedení </w:t>
      </w:r>
      <w:r w:rsidR="006C06ED">
        <w:rPr>
          <w:rFonts w:ascii="Arial" w:hAnsi="Arial" w:cs="Arial"/>
          <w:sz w:val="22"/>
          <w:szCs w:val="22"/>
        </w:rPr>
        <w:t>Díla dle příslušné Prováděcí smlouvy</w:t>
      </w:r>
      <w:r w:rsidRPr="000259D0">
        <w:rPr>
          <w:rFonts w:ascii="Arial" w:hAnsi="Arial" w:cs="Arial"/>
          <w:sz w:val="22"/>
          <w:szCs w:val="22"/>
        </w:rPr>
        <w:t xml:space="preserve">, </w:t>
      </w:r>
      <w:r w:rsidR="005C7915">
        <w:rPr>
          <w:rFonts w:ascii="Arial" w:hAnsi="Arial" w:cs="Arial"/>
          <w:sz w:val="22"/>
          <w:szCs w:val="22"/>
        </w:rPr>
        <w:t>zavazuje</w:t>
      </w:r>
      <w:r w:rsidRPr="000259D0">
        <w:rPr>
          <w:rFonts w:ascii="Arial" w:hAnsi="Arial" w:cs="Arial"/>
          <w:sz w:val="22"/>
          <w:szCs w:val="22"/>
        </w:rPr>
        <w:t xml:space="preserve"> se Zhotovitel zaplatit Objednateli </w:t>
      </w:r>
      <w:r w:rsidR="0086357C">
        <w:rPr>
          <w:rFonts w:ascii="Arial" w:hAnsi="Arial" w:cs="Arial"/>
          <w:sz w:val="22"/>
          <w:szCs w:val="22"/>
        </w:rPr>
        <w:t>s</w:t>
      </w:r>
      <w:r w:rsidRPr="000259D0">
        <w:rPr>
          <w:rFonts w:ascii="Arial" w:hAnsi="Arial" w:cs="Arial"/>
          <w:sz w:val="22"/>
          <w:szCs w:val="22"/>
        </w:rPr>
        <w:t>mluvní pokutu ve výši 0,</w:t>
      </w:r>
      <w:r w:rsidR="004C125C">
        <w:rPr>
          <w:rFonts w:ascii="Arial" w:hAnsi="Arial" w:cs="Arial"/>
          <w:sz w:val="22"/>
          <w:szCs w:val="22"/>
        </w:rPr>
        <w:t>1</w:t>
      </w:r>
      <w:r w:rsidRPr="000259D0">
        <w:rPr>
          <w:rFonts w:ascii="Arial" w:hAnsi="Arial" w:cs="Arial"/>
          <w:sz w:val="22"/>
          <w:szCs w:val="22"/>
        </w:rPr>
        <w:t xml:space="preserve"> % z ceny Díla </w:t>
      </w:r>
      <w:r w:rsidR="0088559D">
        <w:rPr>
          <w:rFonts w:ascii="Arial" w:hAnsi="Arial" w:cs="Arial"/>
          <w:sz w:val="22"/>
          <w:szCs w:val="22"/>
        </w:rPr>
        <w:t>bez</w:t>
      </w:r>
      <w:r w:rsidRPr="000259D0">
        <w:rPr>
          <w:rFonts w:ascii="Arial" w:hAnsi="Arial" w:cs="Arial"/>
          <w:sz w:val="22"/>
          <w:szCs w:val="22"/>
        </w:rPr>
        <w:t xml:space="preserve"> DPH za každý i započatý den prodlení.</w:t>
      </w:r>
      <w:r w:rsidR="006C06ED">
        <w:rPr>
          <w:rFonts w:ascii="Arial" w:hAnsi="Arial" w:cs="Arial"/>
          <w:sz w:val="22"/>
          <w:szCs w:val="22"/>
        </w:rPr>
        <w:t xml:space="preserve"> Byly-li v Prováděcí smlouvě sjednány etapy Díla, tj. dílčí části Díla se samostatně sjednanými cenami těchto dílčí částí Díla, a Zhotovitel nedodrží závazný termín pro předání příslušné dílčí části Díla, zavazuje</w:t>
      </w:r>
      <w:r w:rsidR="006C06ED" w:rsidRPr="000259D0">
        <w:rPr>
          <w:rFonts w:ascii="Arial" w:hAnsi="Arial" w:cs="Arial"/>
          <w:sz w:val="22"/>
          <w:szCs w:val="22"/>
        </w:rPr>
        <w:t xml:space="preserve"> se Zhotovitel zaplatit Objednateli </w:t>
      </w:r>
      <w:r w:rsidR="0086357C">
        <w:rPr>
          <w:rFonts w:ascii="Arial" w:hAnsi="Arial" w:cs="Arial"/>
          <w:sz w:val="22"/>
          <w:szCs w:val="22"/>
        </w:rPr>
        <w:t>s</w:t>
      </w:r>
      <w:r w:rsidR="006C06ED" w:rsidRPr="000259D0">
        <w:rPr>
          <w:rFonts w:ascii="Arial" w:hAnsi="Arial" w:cs="Arial"/>
          <w:sz w:val="22"/>
          <w:szCs w:val="22"/>
        </w:rPr>
        <w:t>mluvní pokutu ve výši 0,</w:t>
      </w:r>
      <w:r w:rsidR="006C06ED">
        <w:rPr>
          <w:rFonts w:ascii="Arial" w:hAnsi="Arial" w:cs="Arial"/>
          <w:sz w:val="22"/>
          <w:szCs w:val="22"/>
        </w:rPr>
        <w:t>1</w:t>
      </w:r>
      <w:r w:rsidR="006C06ED" w:rsidRPr="000259D0">
        <w:rPr>
          <w:rFonts w:ascii="Arial" w:hAnsi="Arial" w:cs="Arial"/>
          <w:sz w:val="22"/>
          <w:szCs w:val="22"/>
        </w:rPr>
        <w:t xml:space="preserve"> % z ceny </w:t>
      </w:r>
      <w:r w:rsidR="006C06ED">
        <w:rPr>
          <w:rFonts w:ascii="Arial" w:hAnsi="Arial" w:cs="Arial"/>
          <w:sz w:val="22"/>
          <w:szCs w:val="22"/>
        </w:rPr>
        <w:t xml:space="preserve">příslušné dílčí části </w:t>
      </w:r>
      <w:r w:rsidR="006C06ED" w:rsidRPr="000259D0">
        <w:rPr>
          <w:rFonts w:ascii="Arial" w:hAnsi="Arial" w:cs="Arial"/>
          <w:sz w:val="22"/>
          <w:szCs w:val="22"/>
        </w:rPr>
        <w:t xml:space="preserve">Díla </w:t>
      </w:r>
      <w:r w:rsidR="006C06ED">
        <w:rPr>
          <w:rFonts w:ascii="Arial" w:hAnsi="Arial" w:cs="Arial"/>
          <w:sz w:val="22"/>
          <w:szCs w:val="22"/>
        </w:rPr>
        <w:t>bez</w:t>
      </w:r>
      <w:r w:rsidR="006C06ED" w:rsidRPr="000259D0">
        <w:rPr>
          <w:rFonts w:ascii="Arial" w:hAnsi="Arial" w:cs="Arial"/>
          <w:sz w:val="22"/>
          <w:szCs w:val="22"/>
        </w:rPr>
        <w:t xml:space="preserve"> DPH za každý i započatý den prodlení</w:t>
      </w:r>
      <w:r w:rsidR="006C06ED">
        <w:rPr>
          <w:rFonts w:ascii="Arial" w:hAnsi="Arial" w:cs="Arial"/>
          <w:sz w:val="22"/>
          <w:szCs w:val="22"/>
        </w:rPr>
        <w:t>. Bude-li Zhotovitel v prodlení současně s provedením dílčí části Díla a současně v prodlení s provedením Díla jako celku</w:t>
      </w:r>
      <w:r w:rsidR="009F0F51">
        <w:rPr>
          <w:rFonts w:ascii="Arial" w:hAnsi="Arial" w:cs="Arial"/>
          <w:sz w:val="22"/>
          <w:szCs w:val="22"/>
        </w:rPr>
        <w:t>, je povinen hradit výhradně smluvní pokutu za prodlení s provedením Díla jako celku.</w:t>
      </w:r>
    </w:p>
    <w:p w14:paraId="12E0EE56" w14:textId="3D0997A3" w:rsidR="005E5C0F" w:rsidRDefault="005E5C0F" w:rsidP="00E36CDC">
      <w:pPr>
        <w:pStyle w:val="Zkladntext2"/>
        <w:numPr>
          <w:ilvl w:val="0"/>
          <w:numId w:val="11"/>
        </w:numPr>
        <w:tabs>
          <w:tab w:val="left" w:pos="426"/>
        </w:tabs>
        <w:spacing w:before="120" w:after="120"/>
        <w:ind w:left="426" w:hanging="426"/>
        <w:rPr>
          <w:rFonts w:ascii="Arial" w:hAnsi="Arial" w:cs="Arial"/>
          <w:sz w:val="22"/>
          <w:szCs w:val="22"/>
        </w:rPr>
      </w:pPr>
      <w:r w:rsidRPr="005E5C0F">
        <w:rPr>
          <w:rFonts w:ascii="Arial" w:hAnsi="Arial" w:cs="Arial"/>
          <w:sz w:val="22"/>
          <w:szCs w:val="22"/>
        </w:rPr>
        <w:lastRenderedPageBreak/>
        <w:t xml:space="preserve">V případě, že Objednatel akceptoval </w:t>
      </w:r>
      <w:r w:rsidR="006C06ED">
        <w:rPr>
          <w:rFonts w:ascii="Arial" w:hAnsi="Arial" w:cs="Arial"/>
          <w:sz w:val="22"/>
          <w:szCs w:val="22"/>
        </w:rPr>
        <w:t xml:space="preserve">Dílo či dílčí část Díla </w:t>
      </w:r>
      <w:r w:rsidRPr="005E5C0F">
        <w:rPr>
          <w:rFonts w:ascii="Arial" w:hAnsi="Arial" w:cs="Arial"/>
          <w:sz w:val="22"/>
          <w:szCs w:val="22"/>
        </w:rPr>
        <w:t>s výhradami a Zhotovitel neodstranil vady zjištěné během akceptačního řízení ve lhůtě, která byla stanovena v</w:t>
      </w:r>
      <w:r w:rsidR="00EB0EF8">
        <w:rPr>
          <w:rFonts w:ascii="Arial" w:hAnsi="Arial" w:cs="Arial"/>
          <w:sz w:val="22"/>
          <w:szCs w:val="22"/>
        </w:rPr>
        <w:t xml:space="preserve"> potvrzení o převzetí </w:t>
      </w:r>
      <w:r w:rsidR="006C06ED">
        <w:rPr>
          <w:rFonts w:ascii="Arial" w:hAnsi="Arial" w:cs="Arial"/>
          <w:sz w:val="22"/>
          <w:szCs w:val="22"/>
        </w:rPr>
        <w:t xml:space="preserve">Díla či </w:t>
      </w:r>
      <w:r w:rsidR="00EB0EF8">
        <w:rPr>
          <w:rFonts w:ascii="Arial" w:hAnsi="Arial" w:cs="Arial"/>
          <w:sz w:val="22"/>
          <w:szCs w:val="22"/>
        </w:rPr>
        <w:t>dílčí části Díla</w:t>
      </w:r>
      <w:r w:rsidRPr="005E5C0F">
        <w:rPr>
          <w:rFonts w:ascii="Arial" w:hAnsi="Arial" w:cs="Arial"/>
          <w:sz w:val="22"/>
          <w:szCs w:val="22"/>
        </w:rPr>
        <w:t xml:space="preserve">, je Zhotovitel povinen uhradit Objednateli smluvní pokutu ve výši 0,05 % z ceny </w:t>
      </w:r>
      <w:r w:rsidR="006C06ED">
        <w:rPr>
          <w:rFonts w:ascii="Arial" w:hAnsi="Arial" w:cs="Arial"/>
          <w:sz w:val="22"/>
          <w:szCs w:val="22"/>
        </w:rPr>
        <w:t>Díla nebo příslušné</w:t>
      </w:r>
      <w:r w:rsidR="00EB0EF8">
        <w:rPr>
          <w:rFonts w:ascii="Arial" w:hAnsi="Arial" w:cs="Arial"/>
          <w:sz w:val="22"/>
          <w:szCs w:val="22"/>
        </w:rPr>
        <w:t xml:space="preserve"> dílčí části Díla</w:t>
      </w:r>
      <w:r w:rsidRPr="005E5C0F">
        <w:rPr>
          <w:rFonts w:ascii="Arial" w:hAnsi="Arial" w:cs="Arial"/>
          <w:sz w:val="22"/>
          <w:szCs w:val="22"/>
        </w:rPr>
        <w:t>, a to za každý, byť i jen započatý, den prodlení.</w:t>
      </w:r>
    </w:p>
    <w:p w14:paraId="57C1B428" w14:textId="227FB457" w:rsidR="009F0F51" w:rsidRDefault="009F0F51"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plnění dle příslušné Prováděcí smlouvy má charakter průběžně poskytovaného plnění a současně byl v Prováděcí smlouvě sjednán závazný termín pro dokončení plnění nebo pro dosažení určitého výsledku (např. obstarání povolení záměru) a Zhotovitel nezajistí splnění tohoto termínu, je povinen uhradit Objednateli smluvní pokutu </w:t>
      </w:r>
      <w:r w:rsidRPr="000259D0">
        <w:rPr>
          <w:rFonts w:ascii="Arial" w:hAnsi="Arial" w:cs="Arial"/>
          <w:sz w:val="22"/>
          <w:szCs w:val="22"/>
        </w:rPr>
        <w:t>ve výši 0,</w:t>
      </w:r>
      <w:r>
        <w:rPr>
          <w:rFonts w:ascii="Arial" w:hAnsi="Arial" w:cs="Arial"/>
          <w:sz w:val="22"/>
          <w:szCs w:val="22"/>
        </w:rPr>
        <w:t>1</w:t>
      </w:r>
      <w:r w:rsidRPr="000259D0">
        <w:rPr>
          <w:rFonts w:ascii="Arial" w:hAnsi="Arial" w:cs="Arial"/>
          <w:sz w:val="22"/>
          <w:szCs w:val="22"/>
        </w:rPr>
        <w:t xml:space="preserve"> % z ceny </w:t>
      </w:r>
      <w:r>
        <w:rPr>
          <w:rFonts w:ascii="Arial" w:hAnsi="Arial" w:cs="Arial"/>
          <w:sz w:val="22"/>
          <w:szCs w:val="22"/>
        </w:rPr>
        <w:t>příslušného Dílčího plnění</w:t>
      </w:r>
      <w:r w:rsidRPr="000259D0">
        <w:rPr>
          <w:rFonts w:ascii="Arial" w:hAnsi="Arial" w:cs="Arial"/>
          <w:sz w:val="22"/>
          <w:szCs w:val="22"/>
        </w:rPr>
        <w:t xml:space="preserve"> </w:t>
      </w:r>
      <w:r>
        <w:rPr>
          <w:rFonts w:ascii="Arial" w:hAnsi="Arial" w:cs="Arial"/>
          <w:sz w:val="22"/>
          <w:szCs w:val="22"/>
        </w:rPr>
        <w:t>bez</w:t>
      </w:r>
      <w:r w:rsidRPr="000259D0">
        <w:rPr>
          <w:rFonts w:ascii="Arial" w:hAnsi="Arial" w:cs="Arial"/>
          <w:sz w:val="22"/>
          <w:szCs w:val="22"/>
        </w:rPr>
        <w:t xml:space="preserve"> DPH za každý i započatý den prodlení</w:t>
      </w:r>
      <w:r>
        <w:rPr>
          <w:rFonts w:ascii="Arial" w:hAnsi="Arial" w:cs="Arial"/>
          <w:sz w:val="22"/>
          <w:szCs w:val="22"/>
        </w:rPr>
        <w:t xml:space="preserve">. </w:t>
      </w:r>
    </w:p>
    <w:p w14:paraId="49D36A17" w14:textId="633E5292" w:rsidR="001C6E38" w:rsidRDefault="001C6E38"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Zhotovitel bude v prodlení s provedením plnění, pro které tato Rámcová dohoda nebo Prováděcí smlouva stanoví lhůty, a přitom se nejedná o předání Díla či dílčí části Díla, pro které je v Prováděcí smlouvě sjednána samostatná cena (např. poskytnutí podkladů k zodpovězení žádosti o vysvětlení zadávacích podmínek), je Zhotovitel povinen uhradit Objednateli smluvní pokutu ve výši </w:t>
      </w:r>
      <w:r w:rsidR="001E6D86">
        <w:rPr>
          <w:rFonts w:ascii="Arial" w:hAnsi="Arial" w:cs="Arial"/>
          <w:sz w:val="22"/>
          <w:szCs w:val="22"/>
        </w:rPr>
        <w:t>3</w:t>
      </w:r>
      <w:r>
        <w:rPr>
          <w:rFonts w:ascii="Arial" w:hAnsi="Arial" w:cs="Arial"/>
          <w:sz w:val="22"/>
          <w:szCs w:val="22"/>
        </w:rPr>
        <w:t xml:space="preserve">.000,- Kč </w:t>
      </w:r>
      <w:r w:rsidR="001E6D86">
        <w:rPr>
          <w:rFonts w:ascii="Arial" w:hAnsi="Arial" w:cs="Arial"/>
          <w:sz w:val="22"/>
          <w:szCs w:val="22"/>
        </w:rPr>
        <w:t>za každý</w:t>
      </w:r>
      <w:ins w:id="23" w:author="Matkovičová Michaela, Ing." w:date="2025-11-12T14:25:00Z" w16du:dateUtc="2025-11-12T13:25:00Z">
        <w:r w:rsidR="00A06910">
          <w:rPr>
            <w:rFonts w:ascii="Arial" w:hAnsi="Arial" w:cs="Arial"/>
            <w:sz w:val="22"/>
            <w:szCs w:val="22"/>
          </w:rPr>
          <w:t>,</w:t>
        </w:r>
      </w:ins>
      <w:r w:rsidR="001E6D86">
        <w:rPr>
          <w:rFonts w:ascii="Arial" w:hAnsi="Arial" w:cs="Arial"/>
          <w:sz w:val="22"/>
          <w:szCs w:val="22"/>
        </w:rPr>
        <w:t xml:space="preserve"> byť i jen započatý pracovní den prodlení</w:t>
      </w:r>
      <w:r>
        <w:rPr>
          <w:rFonts w:ascii="Arial" w:hAnsi="Arial" w:cs="Arial"/>
          <w:sz w:val="22"/>
          <w:szCs w:val="22"/>
        </w:rPr>
        <w:t>.</w:t>
      </w:r>
      <w:r w:rsidR="001E6D86">
        <w:rPr>
          <w:rFonts w:ascii="Arial" w:hAnsi="Arial" w:cs="Arial"/>
          <w:sz w:val="22"/>
          <w:szCs w:val="22"/>
        </w:rPr>
        <w:t xml:space="preserve"> Nezúčastní-li </w:t>
      </w:r>
      <w:r w:rsidR="00A06910">
        <w:rPr>
          <w:rFonts w:ascii="Arial" w:hAnsi="Arial" w:cs="Arial"/>
          <w:sz w:val="22"/>
          <w:szCs w:val="22"/>
        </w:rPr>
        <w:t xml:space="preserve">se </w:t>
      </w:r>
      <w:r w:rsidR="001E6D86">
        <w:rPr>
          <w:rFonts w:ascii="Arial" w:hAnsi="Arial" w:cs="Arial"/>
          <w:sz w:val="22"/>
          <w:szCs w:val="22"/>
        </w:rPr>
        <w:t xml:space="preserve">Hlavní inženýr projektu či jiný člen realizačního týmu Zhotovitele určený oběma Smluvními stranami jednání hodnoticí komise k posouzení a hodnocení nabídek nebo kontrolního dne stavby nebo jiného povinného jednání, ač byl Zhotovitel o termínu a místě konání jednání s dostatečným časovým předstihem informován, je Zhotovitel </w:t>
      </w:r>
      <w:r w:rsidR="00A06910">
        <w:rPr>
          <w:rFonts w:ascii="Arial" w:hAnsi="Arial" w:cs="Arial"/>
          <w:sz w:val="22"/>
          <w:szCs w:val="22"/>
        </w:rPr>
        <w:t xml:space="preserve">povinen </w:t>
      </w:r>
      <w:r w:rsidR="001E6D86">
        <w:rPr>
          <w:rFonts w:ascii="Arial" w:hAnsi="Arial" w:cs="Arial"/>
          <w:sz w:val="22"/>
          <w:szCs w:val="22"/>
        </w:rPr>
        <w:t>uhradit Objednateli smluvní pokutu ve výši 5.000,- za každý jednotlivý případ takového porušení Rámcové dohody.</w:t>
      </w:r>
    </w:p>
    <w:p w14:paraId="1AE1B14C" w14:textId="5F95249E" w:rsidR="00E20390" w:rsidRDefault="00E20390" w:rsidP="00E36CDC">
      <w:pPr>
        <w:pStyle w:val="Zkladntext2"/>
        <w:numPr>
          <w:ilvl w:val="0"/>
          <w:numId w:val="11"/>
        </w:numPr>
        <w:tabs>
          <w:tab w:val="left" w:pos="426"/>
        </w:tabs>
        <w:spacing w:before="120" w:after="120"/>
        <w:ind w:left="426" w:hanging="426"/>
        <w:rPr>
          <w:rFonts w:ascii="Arial" w:hAnsi="Arial" w:cs="Arial"/>
          <w:sz w:val="22"/>
          <w:szCs w:val="22"/>
        </w:rPr>
      </w:pPr>
      <w:r w:rsidRPr="00E20390">
        <w:rPr>
          <w:rFonts w:ascii="Arial" w:hAnsi="Arial" w:cs="Arial"/>
          <w:sz w:val="22"/>
          <w:szCs w:val="22"/>
        </w:rPr>
        <w:t>Zhotovitel neodpovídá za prodlení</w:t>
      </w:r>
      <w:r>
        <w:rPr>
          <w:rFonts w:ascii="Arial" w:hAnsi="Arial" w:cs="Arial"/>
          <w:sz w:val="22"/>
          <w:szCs w:val="22"/>
        </w:rPr>
        <w:t xml:space="preserve"> v</w:t>
      </w:r>
      <w:r w:rsidR="001E6D86">
        <w:rPr>
          <w:rFonts w:ascii="Arial" w:hAnsi="Arial" w:cs="Arial"/>
          <w:sz w:val="22"/>
          <w:szCs w:val="22"/>
        </w:rPr>
        <w:t> </w:t>
      </w:r>
      <w:r>
        <w:rPr>
          <w:rFonts w:ascii="Arial" w:hAnsi="Arial" w:cs="Arial"/>
          <w:sz w:val="22"/>
          <w:szCs w:val="22"/>
        </w:rPr>
        <w:t>případě</w:t>
      </w:r>
      <w:r w:rsidR="001E6D86">
        <w:rPr>
          <w:rFonts w:ascii="Arial" w:hAnsi="Arial" w:cs="Arial"/>
          <w:sz w:val="22"/>
          <w:szCs w:val="22"/>
        </w:rPr>
        <w:t xml:space="preserve"> a v rozsahu</w:t>
      </w:r>
      <w:r>
        <w:rPr>
          <w:rFonts w:ascii="Arial" w:hAnsi="Arial" w:cs="Arial"/>
          <w:sz w:val="22"/>
          <w:szCs w:val="22"/>
        </w:rPr>
        <w:t xml:space="preserve">, </w:t>
      </w:r>
      <w:r w:rsidR="001E6D86">
        <w:rPr>
          <w:rFonts w:ascii="Arial" w:hAnsi="Arial" w:cs="Arial"/>
          <w:sz w:val="22"/>
          <w:szCs w:val="22"/>
        </w:rPr>
        <w:t>v jakém je prodlení</w:t>
      </w:r>
      <w:r>
        <w:rPr>
          <w:rFonts w:ascii="Arial" w:hAnsi="Arial" w:cs="Arial"/>
          <w:sz w:val="22"/>
          <w:szCs w:val="22"/>
        </w:rPr>
        <w:t xml:space="preserve"> zapříčiněno okolnostmi vyšší moci anebo nedodržením zákonných lhůt pro provedení procesních úkonů (zejm. vydání rozhodnutí) ze strany orgánů veřejné moci.</w:t>
      </w:r>
    </w:p>
    <w:p w14:paraId="1C1EE43F" w14:textId="16BC4C3B" w:rsidR="008956FE" w:rsidRPr="000259D0" w:rsidRDefault="008956FE" w:rsidP="00E36CDC">
      <w:pPr>
        <w:pStyle w:val="Zkladntext2"/>
        <w:numPr>
          <w:ilvl w:val="0"/>
          <w:numId w:val="11"/>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vlivem chyby projektové dokumentace nebo nesouladu mezi textovou částí, výkresovou částí a </w:t>
      </w:r>
      <w:r w:rsidR="001E6D86">
        <w:rPr>
          <w:rFonts w:ascii="Arial" w:hAnsi="Arial" w:cs="Arial"/>
          <w:sz w:val="22"/>
          <w:szCs w:val="22"/>
        </w:rPr>
        <w:t>Soupisem prací</w:t>
      </w:r>
      <w:r w:rsidRPr="000259D0">
        <w:rPr>
          <w:rFonts w:ascii="Arial" w:hAnsi="Arial" w:cs="Arial"/>
          <w:sz w:val="22"/>
          <w:szCs w:val="22"/>
        </w:rPr>
        <w:t xml:space="preserve"> dojde k vícepracím stavby, je Objednatel oprávněn požadovat po Zhotoviteli Smluvní pokutu ve výši 1 % z ceny provedených víceprací včetně DPH (sníženo o méněpráce), maximálně do výše </w:t>
      </w:r>
      <w:r w:rsidR="002075E8">
        <w:rPr>
          <w:rFonts w:ascii="Arial" w:hAnsi="Arial" w:cs="Arial"/>
          <w:sz w:val="22"/>
          <w:szCs w:val="22"/>
        </w:rPr>
        <w:t>1</w:t>
      </w:r>
      <w:r w:rsidRPr="000259D0">
        <w:rPr>
          <w:rFonts w:ascii="Arial" w:hAnsi="Arial" w:cs="Arial"/>
          <w:sz w:val="22"/>
          <w:szCs w:val="22"/>
        </w:rPr>
        <w:t xml:space="preserve">0 % z fakturované částky za vypracování </w:t>
      </w:r>
      <w:r w:rsidR="005E5C0F">
        <w:rPr>
          <w:rFonts w:ascii="Arial" w:hAnsi="Arial" w:cs="Arial"/>
          <w:sz w:val="22"/>
          <w:szCs w:val="22"/>
        </w:rPr>
        <w:t>P</w:t>
      </w:r>
      <w:r w:rsidRPr="000259D0">
        <w:rPr>
          <w:rFonts w:ascii="Arial" w:hAnsi="Arial" w:cs="Arial"/>
          <w:sz w:val="22"/>
          <w:szCs w:val="22"/>
        </w:rPr>
        <w:t>rojektové dokumentace</w:t>
      </w:r>
      <w:r w:rsidR="001E6D86">
        <w:rPr>
          <w:rFonts w:ascii="Arial" w:hAnsi="Arial" w:cs="Arial"/>
          <w:sz w:val="22"/>
          <w:szCs w:val="22"/>
        </w:rPr>
        <w:t xml:space="preserve"> pro provádění stavby</w:t>
      </w:r>
      <w:r w:rsidRPr="000259D0">
        <w:rPr>
          <w:rFonts w:ascii="Arial" w:hAnsi="Arial" w:cs="Arial"/>
          <w:sz w:val="22"/>
          <w:szCs w:val="22"/>
        </w:rPr>
        <w:t>. Sankce bude vyúčtována po ukončení stavby. Tato Smluvní pokuta se nevztahuje na práce, které Zhotovitel nemohl během přípravy projektové dokumentace předvídat a jejichž potřeba byla zjištěna až v průběhu realizace stavby.</w:t>
      </w:r>
    </w:p>
    <w:p w14:paraId="68271296" w14:textId="355B9DFE"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Objednatel neuhradí ve lhůtě splatnosti předloženou fakturu, se Objednatel zavazuje zaplatit </w:t>
      </w:r>
      <w:r w:rsidR="00612F10">
        <w:rPr>
          <w:rFonts w:ascii="Arial" w:hAnsi="Arial" w:cs="Arial"/>
          <w:sz w:val="22"/>
          <w:szCs w:val="22"/>
        </w:rPr>
        <w:t>s</w:t>
      </w:r>
      <w:r w:rsidRPr="000259D0">
        <w:rPr>
          <w:rFonts w:ascii="Arial" w:hAnsi="Arial" w:cs="Arial"/>
          <w:sz w:val="22"/>
          <w:szCs w:val="22"/>
        </w:rPr>
        <w:t xml:space="preserve">mluvní </w:t>
      </w:r>
      <w:r w:rsidR="00612F10">
        <w:rPr>
          <w:rFonts w:ascii="Arial" w:hAnsi="Arial" w:cs="Arial"/>
          <w:sz w:val="22"/>
          <w:szCs w:val="22"/>
        </w:rPr>
        <w:t>úrok z prodlení</w:t>
      </w:r>
      <w:r w:rsidRPr="000259D0">
        <w:rPr>
          <w:rFonts w:ascii="Arial" w:hAnsi="Arial" w:cs="Arial"/>
          <w:sz w:val="22"/>
          <w:szCs w:val="22"/>
        </w:rPr>
        <w:t xml:space="preserve"> ve výši 0,1 % z fakturované částky včetně DPH za každý i započatý den prodlení.</w:t>
      </w:r>
    </w:p>
    <w:p w14:paraId="5818F0C5" w14:textId="68CCF0EA"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bookmarkStart w:id="24" w:name="_Ref417505390"/>
      <w:r w:rsidRPr="000259D0">
        <w:rPr>
          <w:rFonts w:ascii="Arial" w:eastAsiaTheme="minorHAnsi" w:hAnsi="Arial" w:cs="Arial"/>
          <w:sz w:val="22"/>
          <w:szCs w:val="22"/>
          <w:lang w:eastAsia="en-US"/>
        </w:rPr>
        <w:t>Smluvní strany se dohodly, že v případě porušení ustanovení čl. XV</w:t>
      </w:r>
      <w:r w:rsidR="001E6D86">
        <w:rPr>
          <w:rFonts w:ascii="Arial" w:eastAsiaTheme="minorHAnsi" w:hAnsi="Arial" w:cs="Arial"/>
          <w:sz w:val="22"/>
          <w:szCs w:val="22"/>
          <w:lang w:eastAsia="en-US"/>
        </w:rPr>
        <w:t>I</w:t>
      </w:r>
      <w:r w:rsidRPr="000259D0">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Zhotovitelem je Zhotovitel povinen uhradit Objednateli Smluvní pokutu ve výši 5 000 Kč (slovy: pět tisíc korun českých) za každý započatý den, po který toto porušení trvá.</w:t>
      </w:r>
    </w:p>
    <w:p w14:paraId="1D601B18" w14:textId="6B9759E4"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některé z povinností sjednaných v čl. VI</w:t>
      </w:r>
      <w:r w:rsidR="001E6D86">
        <w:rPr>
          <w:rFonts w:ascii="Arial" w:eastAsiaTheme="minorHAnsi" w:hAnsi="Arial" w:cs="Arial"/>
          <w:sz w:val="22"/>
          <w:szCs w:val="22"/>
          <w:lang w:eastAsia="en-US"/>
        </w:rPr>
        <w:t>I</w:t>
      </w:r>
      <w:r>
        <w:rPr>
          <w:rFonts w:ascii="Arial" w:eastAsiaTheme="minorHAnsi" w:hAnsi="Arial" w:cs="Arial"/>
          <w:sz w:val="22"/>
          <w:szCs w:val="22"/>
          <w:lang w:eastAsia="en-US"/>
        </w:rPr>
        <w:t xml:space="preserve"> odst. 1</w:t>
      </w:r>
      <w:r w:rsidR="001E6D8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nebo v čl. I</w:t>
      </w:r>
      <w:r w:rsidR="001E6D86">
        <w:rPr>
          <w:rFonts w:ascii="Arial" w:eastAsiaTheme="minorHAnsi" w:hAnsi="Arial" w:cs="Arial"/>
          <w:sz w:val="22"/>
          <w:szCs w:val="22"/>
          <w:lang w:eastAsia="en-US"/>
        </w:rPr>
        <w:t>X</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je povinen uhradit Objednateli smluvní pokutu ve výši 2.000,- Kč za každý, byť i jen započatý, den prodlení.</w:t>
      </w:r>
    </w:p>
    <w:p w14:paraId="01DEAB57" w14:textId="39A7D705" w:rsidR="00375629" w:rsidRDefault="00375629"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povinnosti odstranit řádně reklamované záruční vady Díla, je povinen uhradit Objednateli smluvní pokutu ve výši 3.000,- Kč za každý, byť i jen započatý, den prodlení.</w:t>
      </w:r>
    </w:p>
    <w:p w14:paraId="20053EC3" w14:textId="77F6FBBA"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EB0EF8">
        <w:rPr>
          <w:rFonts w:ascii="Arial" w:eastAsiaTheme="minorHAnsi" w:hAnsi="Arial" w:cs="Arial"/>
          <w:sz w:val="22"/>
          <w:szCs w:val="22"/>
          <w:lang w:eastAsia="en-US"/>
        </w:rPr>
        <w:t xml:space="preserve">Poruší-li Zhotovitel některou ze svých povinností, které jsou stanoveny v článku </w:t>
      </w:r>
      <w:r>
        <w:rPr>
          <w:rFonts w:ascii="Arial" w:eastAsiaTheme="minorHAnsi" w:hAnsi="Arial" w:cs="Arial"/>
          <w:sz w:val="22"/>
          <w:szCs w:val="22"/>
          <w:lang w:eastAsia="en-US"/>
        </w:rPr>
        <w:t>XI</w:t>
      </w:r>
      <w:r w:rsidR="0086357C">
        <w:rPr>
          <w:rFonts w:ascii="Arial" w:eastAsiaTheme="minorHAnsi" w:hAnsi="Arial" w:cs="Arial"/>
          <w:sz w:val="22"/>
          <w:szCs w:val="22"/>
          <w:lang w:eastAsia="en-US"/>
        </w:rPr>
        <w:t>I</w:t>
      </w:r>
      <w:r w:rsidRPr="00EB0EF8">
        <w:rPr>
          <w:rFonts w:ascii="Arial" w:eastAsiaTheme="minorHAnsi" w:hAnsi="Arial" w:cs="Arial"/>
          <w:sz w:val="22"/>
          <w:szCs w:val="22"/>
          <w:lang w:eastAsia="en-US"/>
        </w:rPr>
        <w:t xml:space="preserve">. či </w:t>
      </w:r>
      <w:r>
        <w:rPr>
          <w:rFonts w:ascii="Arial" w:eastAsiaTheme="minorHAnsi" w:hAnsi="Arial" w:cs="Arial"/>
          <w:sz w:val="22"/>
          <w:szCs w:val="22"/>
          <w:lang w:eastAsia="en-US"/>
        </w:rPr>
        <w:t>XV</w:t>
      </w:r>
      <w:r w:rsidRPr="00EB0EF8">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EB0EF8">
        <w:rPr>
          <w:rFonts w:ascii="Arial" w:eastAsiaTheme="minorHAnsi" w:hAnsi="Arial" w:cs="Arial"/>
          <w:sz w:val="22"/>
          <w:szCs w:val="22"/>
          <w:lang w:eastAsia="en-US"/>
        </w:rPr>
        <w:t>, je Zhotovitel povinen uhradit Objednateli smluvní pokutu ve výši 100.000,- Kč, a to za každý jednotlivý případ porušení povinnosti.</w:t>
      </w:r>
    </w:p>
    <w:p w14:paraId="4FD9A85B" w14:textId="2B994D78"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Smluvní pokut</w:t>
      </w:r>
      <w:r w:rsidR="00375629">
        <w:rPr>
          <w:rFonts w:ascii="Arial" w:eastAsiaTheme="minorHAnsi" w:hAnsi="Arial" w:cs="Arial"/>
          <w:sz w:val="22"/>
          <w:szCs w:val="22"/>
          <w:lang w:eastAsia="en-US"/>
        </w:rPr>
        <w:t>y</w:t>
      </w:r>
      <w:r w:rsidRPr="000259D0">
        <w:rPr>
          <w:rFonts w:ascii="Arial" w:eastAsiaTheme="minorHAnsi" w:hAnsi="Arial" w:cs="Arial"/>
          <w:sz w:val="22"/>
          <w:szCs w:val="22"/>
          <w:lang w:eastAsia="en-US"/>
        </w:rPr>
        <w:t xml:space="preserve"> j</w:t>
      </w:r>
      <w:r w:rsidR="00375629">
        <w:rPr>
          <w:rFonts w:ascii="Arial" w:eastAsiaTheme="minorHAnsi" w:hAnsi="Arial" w:cs="Arial"/>
          <w:sz w:val="22"/>
          <w:szCs w:val="22"/>
          <w:lang w:eastAsia="en-US"/>
        </w:rPr>
        <w:t>sou</w:t>
      </w:r>
      <w:r w:rsidRPr="000259D0">
        <w:rPr>
          <w:rFonts w:ascii="Arial" w:eastAsiaTheme="minorHAnsi" w:hAnsi="Arial" w:cs="Arial"/>
          <w:sz w:val="22"/>
          <w:szCs w:val="22"/>
          <w:lang w:eastAsia="en-US"/>
        </w:rPr>
        <w:t xml:space="preserve"> splatn</w:t>
      </w:r>
      <w:r w:rsidR="00375629">
        <w:rPr>
          <w:rFonts w:ascii="Arial" w:eastAsiaTheme="minorHAnsi" w:hAnsi="Arial" w:cs="Arial"/>
          <w:sz w:val="22"/>
          <w:szCs w:val="22"/>
          <w:lang w:eastAsia="en-US"/>
        </w:rPr>
        <w:t>é</w:t>
      </w:r>
      <w:r w:rsidRPr="000259D0">
        <w:rPr>
          <w:rFonts w:ascii="Arial" w:eastAsiaTheme="minorHAnsi" w:hAnsi="Arial" w:cs="Arial"/>
          <w:sz w:val="22"/>
          <w:szCs w:val="22"/>
          <w:lang w:eastAsia="en-US"/>
        </w:rPr>
        <w:t xml:space="preserve"> do 21 dní ode dne, kdy byla povinné straně doručena písemná výzva k jej</w:t>
      </w:r>
      <w:r w:rsidR="00375629">
        <w:rPr>
          <w:rFonts w:ascii="Arial" w:eastAsiaTheme="minorHAnsi" w:hAnsi="Arial" w:cs="Arial"/>
          <w:sz w:val="22"/>
          <w:szCs w:val="22"/>
          <w:lang w:eastAsia="en-US"/>
        </w:rPr>
        <w:t>ich</w:t>
      </w:r>
      <w:r w:rsidRPr="000259D0">
        <w:rPr>
          <w:rFonts w:ascii="Arial" w:eastAsiaTheme="minorHAnsi" w:hAnsi="Arial" w:cs="Arial"/>
          <w:sz w:val="22"/>
          <w:szCs w:val="22"/>
          <w:lang w:eastAsia="en-US"/>
        </w:rPr>
        <w:t xml:space="preserve"> zaplacení ze strany oprávněné strany, a to na účet oprávněné </w:t>
      </w:r>
      <w:r w:rsidRPr="000259D0">
        <w:rPr>
          <w:rFonts w:ascii="Arial" w:eastAsiaTheme="minorHAnsi" w:hAnsi="Arial" w:cs="Arial"/>
          <w:sz w:val="22"/>
          <w:szCs w:val="22"/>
          <w:lang w:eastAsia="en-US"/>
        </w:rPr>
        <w:lastRenderedPageBreak/>
        <w:t xml:space="preserve">strany uvedený v písemné výzvě. Ustanovením o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pokutě není dotčeno právo oprávněné strany na náhradu škody v plné výši.</w:t>
      </w:r>
    </w:p>
    <w:p w14:paraId="6C1C8F63" w14:textId="1C1FDDAB"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Zaplacením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pokuty Zhotovitelem není dotčen nárok Objednatele na náhradu případných škod vzniklých prodlením či jiným porušením povinnosti ze strany Zhotovitele. Objednatel je oprávněn požadovat náhradu případné škody způsobené porušením povinnosti, na kterou se vztahuje </w:t>
      </w:r>
      <w:r w:rsidR="0086357C">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pokuta, v plné výši nad rámec zaplacené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pokuty.</w:t>
      </w:r>
    </w:p>
    <w:p w14:paraId="1EB5AB20" w14:textId="6C2ED21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Pokud není v ostatních ustanoveních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uvedeno jinak, zaplacení Smluvní pokuty Zhotovitelem Objednateli nezbavuje Zhotovitele závazku splnit povinnosti dané mu </w:t>
      </w:r>
      <w:r w:rsidR="005C0411">
        <w:rPr>
          <w:rFonts w:ascii="Arial" w:eastAsiaTheme="minorHAnsi" w:hAnsi="Arial" w:cs="Arial"/>
          <w:sz w:val="22"/>
          <w:szCs w:val="22"/>
          <w:lang w:eastAsia="en-US"/>
        </w:rPr>
        <w:t>Rámcovou dohodou</w:t>
      </w:r>
      <w:r w:rsidRPr="000259D0">
        <w:rPr>
          <w:rFonts w:ascii="Arial" w:eastAsiaTheme="minorHAnsi" w:hAnsi="Arial" w:cs="Arial"/>
          <w:sz w:val="22"/>
          <w:szCs w:val="22"/>
          <w:lang w:eastAsia="en-US"/>
        </w:rPr>
        <w:t>.</w:t>
      </w:r>
    </w:p>
    <w:p w14:paraId="3A729C4E" w14:textId="7A53AE8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Ujednání o Smluvní pokutě nezbavují Zhotovitele povinnosti k náhradě škody vzniklé z porušení povinnosti, ke kterému se Smluvní pokuta vztahuje. Maximální souhrnná výše všech Smluvních pokut zaplacených Zhotovitelem z jakéhokoliv důvodu činí </w:t>
      </w:r>
      <w:r w:rsidR="005E5C0F">
        <w:rPr>
          <w:rFonts w:ascii="Arial" w:eastAsiaTheme="minorHAnsi" w:hAnsi="Arial" w:cs="Arial"/>
          <w:sz w:val="22"/>
          <w:szCs w:val="22"/>
          <w:lang w:eastAsia="en-US"/>
        </w:rPr>
        <w:t>5</w:t>
      </w:r>
      <w:r w:rsidRPr="000259D0">
        <w:rPr>
          <w:rFonts w:ascii="Arial" w:eastAsiaTheme="minorHAnsi" w:hAnsi="Arial" w:cs="Arial"/>
          <w:sz w:val="22"/>
          <w:szCs w:val="22"/>
          <w:lang w:eastAsia="en-US"/>
        </w:rPr>
        <w:t>0 % z ceny Díla (včetně DPH).</w:t>
      </w:r>
    </w:p>
    <w:p w14:paraId="59E32038" w14:textId="77777777" w:rsidR="008956FE" w:rsidRDefault="008956FE" w:rsidP="00E36CDC">
      <w:pPr>
        <w:tabs>
          <w:tab w:val="left" w:pos="426"/>
        </w:tabs>
        <w:suppressAutoHyphens w:val="0"/>
        <w:spacing w:before="120" w:after="120"/>
        <w:jc w:val="center"/>
        <w:rPr>
          <w:rFonts w:ascii="Arial" w:hAnsi="Arial" w:cs="Arial"/>
          <w:b/>
          <w:sz w:val="22"/>
          <w:szCs w:val="22"/>
        </w:rPr>
      </w:pPr>
      <w:bookmarkStart w:id="25" w:name="_Ref417505740"/>
      <w:bookmarkEnd w:id="24"/>
    </w:p>
    <w:p w14:paraId="32E29BCD" w14:textId="77777777" w:rsidR="00AD0C7D" w:rsidRPr="000259D0" w:rsidRDefault="00AD0C7D" w:rsidP="00E36CDC">
      <w:pPr>
        <w:tabs>
          <w:tab w:val="left" w:pos="426"/>
        </w:tabs>
        <w:suppressAutoHyphens w:val="0"/>
        <w:spacing w:before="120" w:after="120"/>
        <w:jc w:val="center"/>
        <w:rPr>
          <w:rFonts w:ascii="Arial" w:hAnsi="Arial" w:cs="Arial"/>
          <w:b/>
          <w:sz w:val="22"/>
          <w:szCs w:val="22"/>
        </w:rPr>
      </w:pPr>
    </w:p>
    <w:p w14:paraId="7957F3E9" w14:textId="2C70C1C0" w:rsidR="008956FE" w:rsidRPr="000259D0" w:rsidRDefault="008956FE" w:rsidP="00363C9C">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EB0EF8">
        <w:rPr>
          <w:rFonts w:ascii="Arial" w:hAnsi="Arial" w:cs="Arial"/>
          <w:b/>
          <w:sz w:val="22"/>
          <w:szCs w:val="22"/>
        </w:rPr>
        <w:t>I</w:t>
      </w:r>
      <w:r w:rsidR="00493338">
        <w:rPr>
          <w:rFonts w:ascii="Arial" w:hAnsi="Arial" w:cs="Arial"/>
          <w:b/>
          <w:sz w:val="22"/>
          <w:szCs w:val="22"/>
        </w:rPr>
        <w:t>V</w:t>
      </w:r>
      <w:r w:rsidRPr="000259D0">
        <w:rPr>
          <w:rFonts w:ascii="Arial" w:hAnsi="Arial" w:cs="Arial"/>
          <w:b/>
          <w:sz w:val="22"/>
          <w:szCs w:val="22"/>
        </w:rPr>
        <w:t>. Oprávněné osoby</w:t>
      </w:r>
      <w:bookmarkEnd w:id="25"/>
    </w:p>
    <w:p w14:paraId="3E351D3E" w14:textId="75BA7D18" w:rsidR="008956FE" w:rsidRPr="000259D0" w:rsidRDefault="008956FE" w:rsidP="00363C9C">
      <w:pPr>
        <w:keepNext/>
        <w:keepLines/>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Smluvní strana jmenuje </w:t>
      </w:r>
      <w:r w:rsidR="00A41AA9">
        <w:rPr>
          <w:rFonts w:ascii="Arial" w:hAnsi="Arial" w:cs="Arial"/>
          <w:sz w:val="22"/>
          <w:szCs w:val="22"/>
        </w:rPr>
        <w:t>kontaktní osoby ve věcech smluvních</w:t>
      </w:r>
      <w:r w:rsidRPr="000259D0">
        <w:rPr>
          <w:rFonts w:ascii="Arial" w:hAnsi="Arial" w:cs="Arial"/>
          <w:sz w:val="22"/>
          <w:szCs w:val="22"/>
        </w:rPr>
        <w:t xml:space="preserve">, které jsou uvedeny v záhlaví této </w:t>
      </w:r>
      <w:r w:rsidR="005C0411">
        <w:rPr>
          <w:rFonts w:ascii="Arial" w:hAnsi="Arial" w:cs="Arial"/>
          <w:sz w:val="22"/>
          <w:szCs w:val="22"/>
        </w:rPr>
        <w:t>Rámcové dohody</w:t>
      </w:r>
      <w:r w:rsidR="00A41AA9">
        <w:rPr>
          <w:rFonts w:ascii="Arial" w:hAnsi="Arial" w:cs="Arial"/>
          <w:sz w:val="22"/>
          <w:szCs w:val="22"/>
        </w:rPr>
        <w:t xml:space="preserve"> a v příloze č. </w:t>
      </w:r>
      <w:r w:rsidR="007A26B3">
        <w:rPr>
          <w:rFonts w:ascii="Arial" w:hAnsi="Arial" w:cs="Arial"/>
          <w:sz w:val="22"/>
          <w:szCs w:val="22"/>
        </w:rPr>
        <w:t>2</w:t>
      </w:r>
      <w:r w:rsidR="00A41AA9">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w:t>
      </w:r>
      <w:r w:rsidR="00A41AA9">
        <w:rPr>
          <w:rFonts w:ascii="Arial" w:hAnsi="Arial" w:cs="Arial"/>
          <w:sz w:val="22"/>
          <w:szCs w:val="22"/>
        </w:rPr>
        <w:t>Kontaktní</w:t>
      </w:r>
      <w:r w:rsidRPr="000259D0">
        <w:rPr>
          <w:rFonts w:ascii="Arial" w:hAnsi="Arial" w:cs="Arial"/>
          <w:sz w:val="22"/>
          <w:szCs w:val="22"/>
        </w:rPr>
        <w:t xml:space="preserve"> osoby </w:t>
      </w:r>
      <w:r w:rsidR="00A41AA9">
        <w:rPr>
          <w:rFonts w:ascii="Arial" w:hAnsi="Arial" w:cs="Arial"/>
          <w:sz w:val="22"/>
          <w:szCs w:val="22"/>
        </w:rPr>
        <w:t xml:space="preserve">ve věcech smluvních </w:t>
      </w:r>
      <w:r w:rsidRPr="000259D0">
        <w:rPr>
          <w:rFonts w:ascii="Arial" w:hAnsi="Arial" w:cs="Arial"/>
          <w:sz w:val="22"/>
          <w:szCs w:val="22"/>
        </w:rPr>
        <w:t xml:space="preserve">budou zastupovat Smluvní stranu v záležitostech souvisejících s plněním dle této </w:t>
      </w:r>
      <w:r w:rsidR="005C0411">
        <w:rPr>
          <w:rFonts w:ascii="Arial" w:hAnsi="Arial" w:cs="Arial"/>
          <w:sz w:val="22"/>
          <w:szCs w:val="22"/>
        </w:rPr>
        <w:t>Rámcové dohody</w:t>
      </w:r>
      <w:r w:rsidR="00A41AA9">
        <w:rPr>
          <w:rFonts w:ascii="Arial" w:hAnsi="Arial" w:cs="Arial"/>
          <w:sz w:val="22"/>
          <w:szCs w:val="22"/>
        </w:rPr>
        <w:t xml:space="preserve"> a jsou oprávněny činit za příslušnou Smluvní stranu právní jednání závazná pro Smluvní stranu</w:t>
      </w:r>
      <w:r w:rsidRPr="000259D0">
        <w:rPr>
          <w:rFonts w:ascii="Arial" w:hAnsi="Arial" w:cs="Arial"/>
          <w:sz w:val="22"/>
          <w:szCs w:val="22"/>
        </w:rPr>
        <w:t xml:space="preserve">. </w:t>
      </w:r>
      <w:r w:rsidR="00A41AA9">
        <w:rPr>
          <w:rFonts w:ascii="Arial" w:hAnsi="Arial" w:cs="Arial"/>
          <w:sz w:val="22"/>
          <w:szCs w:val="22"/>
        </w:rPr>
        <w:t>Taková o</w:t>
      </w:r>
      <w:r w:rsidRPr="000259D0">
        <w:rPr>
          <w:rFonts w:ascii="Arial" w:hAnsi="Arial" w:cs="Arial"/>
          <w:sz w:val="22"/>
          <w:szCs w:val="22"/>
        </w:rPr>
        <w:t xml:space="preserve">právněná osoba si může </w:t>
      </w:r>
      <w:r w:rsidR="00A41AA9">
        <w:rPr>
          <w:rFonts w:ascii="Arial" w:hAnsi="Arial" w:cs="Arial"/>
          <w:sz w:val="22"/>
          <w:szCs w:val="22"/>
        </w:rPr>
        <w:t xml:space="preserve">na základě písemné plné moci </w:t>
      </w:r>
      <w:r w:rsidRPr="000259D0">
        <w:rPr>
          <w:rFonts w:ascii="Arial" w:hAnsi="Arial" w:cs="Arial"/>
          <w:sz w:val="22"/>
          <w:szCs w:val="22"/>
        </w:rPr>
        <w:t>stanovit svého zástupce. Vystupuje-li zástupce za oprávněnou osobu, má stejné pravomoci jako oprávněná osoba.</w:t>
      </w:r>
    </w:p>
    <w:p w14:paraId="2D506C75" w14:textId="6AFECA7A" w:rsidR="00A41AA9" w:rsidRDefault="00A41AA9" w:rsidP="00E36CDC">
      <w:pPr>
        <w:numPr>
          <w:ilvl w:val="0"/>
          <w:numId w:val="12"/>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Každá smluvní strana jmenuje kontaktní osobu ve věcech technických. V případě Zhotovitele je takovou osobou Hlavní inženýr projektu. Kontaktní osoby ve věcech technických jsou oprávněny požadovat a poskytovat součinnost nezbytnou pro řádné provedení Díla, udělovat a přijímat pokyny k provádění Díla, kontrolovat provádění Díla a činit další úkony potřebné pro řádné provedení Díla. Kontaktní osoby ve věcech technických nejsou oprávněny činit závazná právní jednání, jimiž dochází ke změně či zrušení této </w:t>
      </w:r>
      <w:r w:rsidR="005C0411">
        <w:rPr>
          <w:rFonts w:ascii="Arial" w:hAnsi="Arial" w:cs="Arial"/>
          <w:sz w:val="22"/>
          <w:szCs w:val="22"/>
        </w:rPr>
        <w:t>Rámcové dohody</w:t>
      </w:r>
      <w:r>
        <w:rPr>
          <w:rFonts w:ascii="Arial" w:hAnsi="Arial" w:cs="Arial"/>
          <w:sz w:val="22"/>
          <w:szCs w:val="22"/>
        </w:rPr>
        <w:t>.</w:t>
      </w:r>
    </w:p>
    <w:p w14:paraId="6BA92551" w14:textId="6EA3EE28" w:rsidR="008956FE" w:rsidRPr="000259D0" w:rsidRDefault="008956FE" w:rsidP="00E36CDC">
      <w:pPr>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Ustanovením tohoto článku </w:t>
      </w:r>
      <w:r w:rsidR="005C0411">
        <w:rPr>
          <w:rFonts w:ascii="Arial" w:hAnsi="Arial" w:cs="Arial"/>
          <w:sz w:val="22"/>
          <w:szCs w:val="22"/>
        </w:rPr>
        <w:t>Rámcové dohody</w:t>
      </w:r>
      <w:r w:rsidRPr="000259D0">
        <w:rPr>
          <w:rFonts w:ascii="Arial" w:hAnsi="Arial" w:cs="Arial"/>
          <w:sz w:val="22"/>
          <w:szCs w:val="22"/>
        </w:rPr>
        <w:t xml:space="preserve"> není dotčeno postavení osob oprávněných zastupovat Smluvní strany. </w:t>
      </w:r>
    </w:p>
    <w:p w14:paraId="77B4A25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67C4FA49"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0AC2A727" w14:textId="7CC5BE75" w:rsidR="008956FE" w:rsidRPr="000259D0" w:rsidRDefault="008956FE" w:rsidP="00E36CDC">
      <w:pPr>
        <w:pStyle w:val="Zkladntext2"/>
        <w:tabs>
          <w:tab w:val="left" w:pos="426"/>
        </w:tabs>
        <w:spacing w:before="120" w:after="120"/>
        <w:jc w:val="center"/>
        <w:rPr>
          <w:rFonts w:ascii="Arial" w:hAnsi="Arial" w:cs="Arial"/>
          <w:b/>
          <w:sz w:val="22"/>
          <w:szCs w:val="22"/>
        </w:rPr>
      </w:pPr>
      <w:bookmarkStart w:id="26" w:name="_Toc357079848"/>
      <w:r w:rsidRPr="000259D0">
        <w:rPr>
          <w:rFonts w:ascii="Arial" w:hAnsi="Arial" w:cs="Arial"/>
          <w:b/>
          <w:sz w:val="22"/>
          <w:szCs w:val="22"/>
        </w:rPr>
        <w:t>X</w:t>
      </w:r>
      <w:r w:rsidR="00EB0EF8">
        <w:rPr>
          <w:rFonts w:ascii="Arial" w:hAnsi="Arial" w:cs="Arial"/>
          <w:b/>
          <w:sz w:val="22"/>
          <w:szCs w:val="22"/>
        </w:rPr>
        <w:t>V</w:t>
      </w:r>
      <w:r w:rsidRPr="000259D0">
        <w:rPr>
          <w:rFonts w:ascii="Arial" w:hAnsi="Arial" w:cs="Arial"/>
          <w:b/>
          <w:sz w:val="22"/>
          <w:szCs w:val="22"/>
        </w:rPr>
        <w:t xml:space="preserve">. Vlastnické právo a užití Díla </w:t>
      </w:r>
    </w:p>
    <w:p w14:paraId="68933478"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Vlastnické právo k předmětu Díla a nebezpečí škody na něm přechází na Objednatele dnem převzetí předmětu Díla nebo jeho části, autorská práva Zhotovitele dle zákona č. 121/2000 Sb., o právu autorském, o právech souvisejících s právem autorským a o změně některých zákonů (autorský zákon), ve znění pozdějších předpisů, nejsou tímto aktem dotčena. </w:t>
      </w:r>
    </w:p>
    <w:p w14:paraId="7250CD5C" w14:textId="64249D9A" w:rsidR="008956FE" w:rsidRPr="000259D0" w:rsidRDefault="0086357C" w:rsidP="00E36CDC">
      <w:pPr>
        <w:pStyle w:val="Zkladntext2"/>
        <w:numPr>
          <w:ilvl w:val="0"/>
          <w:numId w:val="20"/>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případech, kdy </w:t>
      </w:r>
      <w:r w:rsidR="008956FE" w:rsidRPr="000259D0">
        <w:rPr>
          <w:rFonts w:ascii="Arial" w:hAnsi="Arial" w:cs="Arial"/>
          <w:sz w:val="22"/>
          <w:szCs w:val="22"/>
        </w:rPr>
        <w:t xml:space="preserve">výsledkem činnosti Zhotovitele dle této </w:t>
      </w:r>
      <w:r w:rsidR="005C0411">
        <w:rPr>
          <w:rFonts w:ascii="Arial" w:hAnsi="Arial" w:cs="Arial"/>
          <w:sz w:val="22"/>
          <w:szCs w:val="22"/>
        </w:rPr>
        <w:t>Rámcové dohody</w:t>
      </w:r>
      <w:r w:rsidR="008956FE" w:rsidRPr="000259D0">
        <w:rPr>
          <w:rFonts w:ascii="Arial" w:hAnsi="Arial" w:cs="Arial"/>
          <w:sz w:val="22"/>
          <w:szCs w:val="22"/>
        </w:rPr>
        <w:t xml:space="preserve"> je </w:t>
      </w:r>
      <w:r w:rsidR="00A41AA9">
        <w:rPr>
          <w:rFonts w:ascii="Arial" w:hAnsi="Arial" w:cs="Arial"/>
          <w:sz w:val="22"/>
          <w:szCs w:val="22"/>
        </w:rPr>
        <w:t>d</w:t>
      </w:r>
      <w:r w:rsidR="008956FE" w:rsidRPr="000259D0">
        <w:rPr>
          <w:rFonts w:ascii="Arial" w:hAnsi="Arial" w:cs="Arial"/>
          <w:sz w:val="22"/>
          <w:szCs w:val="22"/>
        </w:rPr>
        <w:t xml:space="preserve">ílo, které naplňuje znaky autorského </w:t>
      </w:r>
      <w:r w:rsidR="00A41AA9">
        <w:rPr>
          <w:rFonts w:ascii="Arial" w:hAnsi="Arial" w:cs="Arial"/>
          <w:sz w:val="22"/>
          <w:szCs w:val="22"/>
        </w:rPr>
        <w:t>d</w:t>
      </w:r>
      <w:r w:rsidR="008956FE" w:rsidRPr="000259D0">
        <w:rPr>
          <w:rFonts w:ascii="Arial" w:hAnsi="Arial" w:cs="Arial"/>
          <w:sz w:val="22"/>
          <w:szCs w:val="22"/>
        </w:rPr>
        <w:t xml:space="preserve">íla dle zákona č. 121/2000 Sb., o právu autorském, o právech souvisejících s právem autorským a o změně některých zákonů (autorský zákon), ve znění pozdějších předpisů, (dále jen </w:t>
      </w:r>
      <w:r w:rsidR="008956FE" w:rsidRPr="00E01A9B">
        <w:rPr>
          <w:rFonts w:ascii="Arial" w:hAnsi="Arial" w:cs="Arial"/>
          <w:b/>
          <w:bCs/>
          <w:sz w:val="22"/>
          <w:szCs w:val="22"/>
        </w:rPr>
        <w:t xml:space="preserve">„autorské </w:t>
      </w:r>
      <w:r>
        <w:rPr>
          <w:rFonts w:ascii="Arial" w:hAnsi="Arial" w:cs="Arial"/>
          <w:b/>
          <w:bCs/>
          <w:sz w:val="22"/>
          <w:szCs w:val="22"/>
        </w:rPr>
        <w:t>d</w:t>
      </w:r>
      <w:r w:rsidR="008956FE" w:rsidRPr="00E01A9B">
        <w:rPr>
          <w:rFonts w:ascii="Arial" w:hAnsi="Arial" w:cs="Arial"/>
          <w:b/>
          <w:bCs/>
          <w:sz w:val="22"/>
          <w:szCs w:val="22"/>
        </w:rPr>
        <w:t>ílo“</w:t>
      </w:r>
      <w:r w:rsidR="008956FE" w:rsidRPr="000259D0">
        <w:rPr>
          <w:rFonts w:ascii="Arial" w:hAnsi="Arial" w:cs="Arial"/>
          <w:sz w:val="22"/>
          <w:szCs w:val="22"/>
        </w:rPr>
        <w:t>), Smluvní strany se dohodly na následujícím:</w:t>
      </w:r>
    </w:p>
    <w:p w14:paraId="10B258BB" w14:textId="77777777" w:rsidR="002456CE"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prohlašuje, že bude nejpozději ke dni zahájení jakéhokoli užívání autorského </w:t>
      </w:r>
      <w:r w:rsidR="0086357C">
        <w:rPr>
          <w:rFonts w:ascii="Arial" w:hAnsi="Arial" w:cs="Arial"/>
          <w:sz w:val="22"/>
          <w:szCs w:val="22"/>
        </w:rPr>
        <w:t>d</w:t>
      </w:r>
      <w:r w:rsidRPr="000259D0">
        <w:rPr>
          <w:rFonts w:ascii="Arial" w:hAnsi="Arial" w:cs="Arial"/>
          <w:sz w:val="22"/>
          <w:szCs w:val="22"/>
        </w:rPr>
        <w:t xml:space="preserve">íla Objednatelem oprávněn vykonávat svým jménem a na svůj účet </w:t>
      </w:r>
      <w:r w:rsidRPr="000259D0">
        <w:rPr>
          <w:rFonts w:ascii="Arial" w:hAnsi="Arial" w:cs="Arial"/>
          <w:sz w:val="22"/>
          <w:szCs w:val="22"/>
        </w:rPr>
        <w:lastRenderedPageBreak/>
        <w:t xml:space="preserve">majetková práva autorů k autorskému dílu a že má nebo bude mít nejpozději k uvedenému dni souhlas autorů k uzavření následujících licenčních ujednání; toto prohlášení zahrnuje i taková práva autorů, která by vytvořením autorského </w:t>
      </w:r>
      <w:r w:rsidR="0086357C">
        <w:rPr>
          <w:rFonts w:ascii="Arial" w:hAnsi="Arial" w:cs="Arial"/>
          <w:sz w:val="22"/>
          <w:szCs w:val="22"/>
        </w:rPr>
        <w:t>d</w:t>
      </w:r>
      <w:r w:rsidRPr="000259D0">
        <w:rPr>
          <w:rFonts w:ascii="Arial" w:hAnsi="Arial" w:cs="Arial"/>
          <w:sz w:val="22"/>
          <w:szCs w:val="22"/>
        </w:rPr>
        <w:t xml:space="preserve">íla teprve vznikla. Pokud prohlášení dle předchozí věty nebude moci být dodrženo z důvodu, že část autorského </w:t>
      </w:r>
      <w:r w:rsidR="0086357C">
        <w:rPr>
          <w:rFonts w:ascii="Arial" w:hAnsi="Arial" w:cs="Arial"/>
          <w:sz w:val="22"/>
          <w:szCs w:val="22"/>
        </w:rPr>
        <w:t>d</w:t>
      </w:r>
      <w:r w:rsidRPr="000259D0">
        <w:rPr>
          <w:rFonts w:ascii="Arial" w:hAnsi="Arial" w:cs="Arial"/>
          <w:sz w:val="22"/>
          <w:szCs w:val="22"/>
        </w:rPr>
        <w:t xml:space="preserve">íla byla provedena poddodavatelem Zhotovitele, je Zhotovitel povinen zajistit si od poddodavatele dostatečná práva k poskytnutí licence a souvisejících oprávnění Objednateli v souladu s ustanoveními této </w:t>
      </w:r>
      <w:r w:rsidR="005C0411">
        <w:rPr>
          <w:rFonts w:ascii="Arial" w:hAnsi="Arial" w:cs="Arial"/>
          <w:sz w:val="22"/>
          <w:szCs w:val="22"/>
        </w:rPr>
        <w:t>Rámcové dohody</w:t>
      </w:r>
      <w:r w:rsidRPr="000259D0">
        <w:rPr>
          <w:rFonts w:ascii="Arial" w:hAnsi="Arial" w:cs="Arial"/>
          <w:sz w:val="22"/>
          <w:szCs w:val="22"/>
        </w:rPr>
        <w:t xml:space="preserve">, a to nejpozději ke dni převzetí příslušné poddodávky; </w:t>
      </w:r>
    </w:p>
    <w:p w14:paraId="20E34699" w14:textId="1C7A08DA" w:rsidR="008956FE" w:rsidRPr="000259D0"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poskytuje Objednateli (nabyvateli licence) nevypověditelné oprávnění ke všem v úvahu přicházejícím způsobům užití autorského </w:t>
      </w:r>
      <w:r w:rsidR="0086357C">
        <w:rPr>
          <w:rFonts w:ascii="Arial" w:hAnsi="Arial" w:cs="Arial"/>
          <w:sz w:val="22"/>
          <w:szCs w:val="22"/>
        </w:rPr>
        <w:t>d</w:t>
      </w:r>
      <w:r w:rsidRPr="000259D0">
        <w:rPr>
          <w:rFonts w:ascii="Arial" w:hAnsi="Arial" w:cs="Arial"/>
          <w:sz w:val="22"/>
          <w:szCs w:val="22"/>
        </w:rPr>
        <w:t xml:space="preserve">íla a bez jakéhokoliv omezení, známým ke dni uzavření </w:t>
      </w:r>
      <w:r w:rsidR="005C0411">
        <w:rPr>
          <w:rFonts w:ascii="Arial" w:hAnsi="Arial" w:cs="Arial"/>
          <w:sz w:val="22"/>
          <w:szCs w:val="22"/>
        </w:rPr>
        <w:t>Rámcové dohody</w:t>
      </w:r>
      <w:r w:rsidRPr="000259D0">
        <w:rPr>
          <w:rFonts w:ascii="Arial" w:hAnsi="Arial" w:cs="Arial"/>
          <w:sz w:val="22"/>
          <w:szCs w:val="22"/>
        </w:rPr>
        <w:t>, zejména ke způsobům užití uvedeným v ustanovení § 12 zákona č. 121/2000 Sb., o právu autorském, o právech souvisejících s právem autorským a o změně některých zákonů (autorský zákon), ve znění pozdějších předpisů, a bez jakéhokoliv omezení, a to zejména pokud jde o územní, časový nebo množstevní rozsah užití.</w:t>
      </w:r>
    </w:p>
    <w:p w14:paraId="4A181EF1" w14:textId="05EB47FE"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Smluvní strany se výslovně dohodly, že cena za poskytnutí této licence Zhotovitele, respektive práv dle tohoto článku, je již zahrnuta ve Smluvní celkové ceně za Dílo podle čl. V</w:t>
      </w:r>
      <w:r w:rsidR="0086357C">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p>
    <w:p w14:paraId="1A67E8B5"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poskytuje tuto licenci Objednateli (nabyvateli licence) jakožto výhradní podle ustanovení § 2360 odst. 1 občanského zákoníku. Zhotovitel je oprávněn k výkonu práva, ke kterému udělil výhradní licenci Objednateli, s výjimkou oprávnění udělit licenci či sublicenci třetímu subjektu.</w:t>
      </w:r>
    </w:p>
    <w:p w14:paraId="1F572379"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Objednatel (nabyvatel licence) není povinen licenci využít.</w:t>
      </w:r>
    </w:p>
    <w:p w14:paraId="6CF8A9E1" w14:textId="43C9EE9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(nabyvatel licence) je oprávněn bez dalšího kdykoli upravit či jinak měnit autorské </w:t>
      </w:r>
      <w:r w:rsidR="0086357C">
        <w:rPr>
          <w:rFonts w:ascii="Arial" w:hAnsi="Arial" w:cs="Arial"/>
          <w:sz w:val="22"/>
          <w:szCs w:val="22"/>
        </w:rPr>
        <w:t>d</w:t>
      </w:r>
      <w:r w:rsidRPr="000259D0">
        <w:rPr>
          <w:rFonts w:ascii="Arial" w:hAnsi="Arial" w:cs="Arial"/>
          <w:sz w:val="22"/>
          <w:szCs w:val="22"/>
        </w:rPr>
        <w:t xml:space="preserve">ílo, jeho název nebo označení autorů, stejně jako spojit autorské </w:t>
      </w:r>
      <w:r w:rsidR="0086357C">
        <w:rPr>
          <w:rFonts w:ascii="Arial" w:hAnsi="Arial" w:cs="Arial"/>
          <w:sz w:val="22"/>
          <w:szCs w:val="22"/>
        </w:rPr>
        <w:t>d</w:t>
      </w:r>
      <w:r w:rsidRPr="000259D0">
        <w:rPr>
          <w:rFonts w:ascii="Arial" w:hAnsi="Arial" w:cs="Arial"/>
          <w:sz w:val="22"/>
          <w:szCs w:val="22"/>
        </w:rPr>
        <w:t xml:space="preserve">ílo nebo jeho část s jiným dílem nebo zařadit autorské </w:t>
      </w:r>
      <w:r w:rsidR="0086357C">
        <w:rPr>
          <w:rFonts w:ascii="Arial" w:hAnsi="Arial" w:cs="Arial"/>
          <w:sz w:val="22"/>
          <w:szCs w:val="22"/>
        </w:rPr>
        <w:t>d</w:t>
      </w:r>
      <w:r w:rsidRPr="000259D0">
        <w:rPr>
          <w:rFonts w:ascii="Arial" w:hAnsi="Arial" w:cs="Arial"/>
          <w:sz w:val="22"/>
          <w:szCs w:val="22"/>
        </w:rPr>
        <w:t xml:space="preserve">ílo či jeho část do </w:t>
      </w:r>
      <w:r w:rsidR="0086357C">
        <w:rPr>
          <w:rFonts w:ascii="Arial" w:hAnsi="Arial" w:cs="Arial"/>
          <w:sz w:val="22"/>
          <w:szCs w:val="22"/>
        </w:rPr>
        <w:t>d</w:t>
      </w:r>
      <w:r w:rsidRPr="000259D0">
        <w:rPr>
          <w:rFonts w:ascii="Arial" w:hAnsi="Arial" w:cs="Arial"/>
          <w:sz w:val="22"/>
          <w:szCs w:val="22"/>
        </w:rPr>
        <w:t xml:space="preserve">íla souborného nebo na jeho základě či při jeho využití vytvořit </w:t>
      </w:r>
      <w:r w:rsidR="0086357C">
        <w:rPr>
          <w:rFonts w:ascii="Arial" w:hAnsi="Arial" w:cs="Arial"/>
          <w:sz w:val="22"/>
          <w:szCs w:val="22"/>
        </w:rPr>
        <w:t>d</w:t>
      </w:r>
      <w:r w:rsidRPr="000259D0">
        <w:rPr>
          <w:rFonts w:ascii="Arial" w:hAnsi="Arial" w:cs="Arial"/>
          <w:sz w:val="22"/>
          <w:szCs w:val="22"/>
        </w:rPr>
        <w:t xml:space="preserve">ílo nové, a to přímo nebo prostřednictvím třetích osob; Současně s tím je Objednatel oprávněn autorské </w:t>
      </w:r>
      <w:r w:rsidR="0086357C">
        <w:rPr>
          <w:rFonts w:ascii="Arial" w:hAnsi="Arial" w:cs="Arial"/>
          <w:sz w:val="22"/>
          <w:szCs w:val="22"/>
        </w:rPr>
        <w:t>d</w:t>
      </w:r>
      <w:r w:rsidRPr="000259D0">
        <w:rPr>
          <w:rFonts w:ascii="Arial" w:hAnsi="Arial" w:cs="Arial"/>
          <w:sz w:val="22"/>
          <w:szCs w:val="22"/>
        </w:rPr>
        <w:t>ílo, resp. jeho dílčí část zveřejnit</w:t>
      </w:r>
      <w:r w:rsidR="0086357C">
        <w:rPr>
          <w:rFonts w:ascii="Arial" w:hAnsi="Arial" w:cs="Arial"/>
          <w:sz w:val="22"/>
          <w:szCs w:val="22"/>
        </w:rPr>
        <w:t>,</w:t>
      </w:r>
      <w:r w:rsidRPr="000259D0">
        <w:rPr>
          <w:rFonts w:ascii="Arial" w:hAnsi="Arial" w:cs="Arial"/>
          <w:sz w:val="22"/>
          <w:szCs w:val="22"/>
        </w:rPr>
        <w:t xml:space="preserve"> a to bez jakýchkoliv omezení.</w:t>
      </w:r>
    </w:p>
    <w:p w14:paraId="1A99FD2C" w14:textId="06CB8BD2"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Licence a související oprávnění jsou Objednateli poskytována s účinností ode dne dokončení Díla, resp. dokončení dílčích částí Díla. Licence a ostatní oprávnění dle tohoto článku jsou poskytovány na dobu neurčitou. Do doby poskytnutí licence je Objednatel oprávněn autorské </w:t>
      </w:r>
      <w:r w:rsidR="003E28BD">
        <w:rPr>
          <w:rFonts w:ascii="Arial" w:hAnsi="Arial" w:cs="Arial"/>
          <w:sz w:val="22"/>
          <w:szCs w:val="22"/>
        </w:rPr>
        <w:t>d</w:t>
      </w:r>
      <w:r w:rsidRPr="000259D0">
        <w:rPr>
          <w:rFonts w:ascii="Arial" w:hAnsi="Arial" w:cs="Arial"/>
          <w:sz w:val="22"/>
          <w:szCs w:val="22"/>
        </w:rPr>
        <w:t>ílo užívat pro účely akceptace a ověření výsledku plnění.</w:t>
      </w:r>
    </w:p>
    <w:p w14:paraId="20925222"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Součástí oprávnění poskytnutých Objednateli společně s licencí je i právo provádět bez dalšího jakékoliv modifikace, úpravy, změny autorského Díla tvořícího součást plnění a dle svého uvážení do něj zasahovat, zapracovávat do dalších autorských děl, zařazovat do databází či na jeho základě či s jeho použitím vytvořit nové autorské Dílo či jiný předmět duševního vlastnictví apod., a to přímo nebo prostřednictvím třetích osob. Objednatel je bez dalšího oprávněn udělit třetí osobě podlicenci k výkonu práv duševního vlastnictví k autorskému dílu nebo svoje oprávnění k výkonu práv duševního vlastnictví k autorskému dílu třetí osobě postoupit.</w:t>
      </w:r>
    </w:p>
    <w:p w14:paraId="2865B154" w14:textId="45CB82D4"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Smluvní strany se dohodly, že ve vztahu k jejich licenčním ujednáním dle tohoto článku je vyloučeno použití ustanovení § 2364, § 2370, § 2378 a § 2382 </w:t>
      </w:r>
      <w:r w:rsidR="00D556A1">
        <w:rPr>
          <w:rFonts w:ascii="Arial" w:hAnsi="Arial" w:cs="Arial"/>
          <w:sz w:val="22"/>
          <w:szCs w:val="22"/>
        </w:rPr>
        <w:t>O</w:t>
      </w:r>
      <w:r w:rsidRPr="000259D0">
        <w:rPr>
          <w:rFonts w:ascii="Arial" w:hAnsi="Arial" w:cs="Arial"/>
          <w:sz w:val="22"/>
          <w:szCs w:val="22"/>
        </w:rPr>
        <w:t>bčanského zákoníku.</w:t>
      </w:r>
    </w:p>
    <w:p w14:paraId="6050A839" w14:textId="2EE208C9"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Práva získaná v rámci plnění této </w:t>
      </w:r>
      <w:r w:rsidR="005C0411">
        <w:rPr>
          <w:rFonts w:ascii="Arial" w:hAnsi="Arial" w:cs="Arial"/>
          <w:sz w:val="22"/>
          <w:szCs w:val="22"/>
        </w:rPr>
        <w:t>Rámcové dohody</w:t>
      </w:r>
      <w:r w:rsidRPr="000259D0">
        <w:rPr>
          <w:rFonts w:ascii="Arial" w:hAnsi="Arial" w:cs="Arial"/>
          <w:sz w:val="22"/>
          <w:szCs w:val="22"/>
        </w:rPr>
        <w:t xml:space="preserve"> přechází i na případného právního nástupce Objednatele. Případná změna v osobě Zhotovitele (např. právní nástupnictví) nebude mít vliv na oprávnění udělená v rámci této </w:t>
      </w:r>
      <w:r w:rsidR="005C0411">
        <w:rPr>
          <w:rFonts w:ascii="Arial" w:hAnsi="Arial" w:cs="Arial"/>
          <w:sz w:val="22"/>
          <w:szCs w:val="22"/>
        </w:rPr>
        <w:t>Rámcové dohody</w:t>
      </w:r>
      <w:r w:rsidRPr="000259D0">
        <w:rPr>
          <w:rFonts w:ascii="Arial" w:hAnsi="Arial" w:cs="Arial"/>
          <w:sz w:val="22"/>
          <w:szCs w:val="22"/>
        </w:rPr>
        <w:t xml:space="preserve"> Zhotovitelem Objednateli.</w:t>
      </w:r>
    </w:p>
    <w:p w14:paraId="11528234"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poskytne Objednateli současně s licenčním oprávněním veškeré podklady a informace potřebné k výkonu licence.</w:t>
      </w:r>
    </w:p>
    <w:p w14:paraId="2559C328" w14:textId="7D73BDB5"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lastRenderedPageBreak/>
        <w:t xml:space="preserve">Zhotovitel odpovídá Objednateli za to, že při plnění předmětu této </w:t>
      </w:r>
      <w:r w:rsidR="005C0411">
        <w:rPr>
          <w:rFonts w:ascii="Arial" w:hAnsi="Arial" w:cs="Arial"/>
          <w:sz w:val="22"/>
          <w:szCs w:val="22"/>
        </w:rPr>
        <w:t>Rámcové dohody</w:t>
      </w:r>
      <w:r w:rsidRPr="000259D0">
        <w:rPr>
          <w:rFonts w:ascii="Arial" w:hAnsi="Arial" w:cs="Arial"/>
          <w:sz w:val="22"/>
          <w:szCs w:val="22"/>
        </w:rPr>
        <w:t xml:space="preserve"> žádným způsobem neporušil ani nenarušil práva třetích osob, a to zejména práva autorská, a Zhotovitel odpovídá Objednateli za právní vady a zavazuje se Objednatele odškodnit v plném rozsahu, uplatní-li třetí osoba úspěšně a oprávněně proti Objednateli autorskoprávní nebo jiný právní nárok, který vyplývá z právní vady poskytnutého Díla.</w:t>
      </w:r>
    </w:p>
    <w:p w14:paraId="7FA0AD32" w14:textId="64623E5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Veškeré věci, podklady a další doklady, které byly Objednatelem Zhotoviteli předány,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w:t>
      </w:r>
      <w:r w:rsidR="005C0411">
        <w:rPr>
          <w:rFonts w:ascii="Arial" w:hAnsi="Arial" w:cs="Arial"/>
          <w:sz w:val="22"/>
          <w:szCs w:val="22"/>
        </w:rPr>
        <w:t>Rámcové dohody</w:t>
      </w:r>
      <w:r w:rsidRPr="000259D0">
        <w:rPr>
          <w:rFonts w:ascii="Arial" w:hAnsi="Arial" w:cs="Arial"/>
          <w:sz w:val="22"/>
          <w:szCs w:val="22"/>
        </w:rPr>
        <w:t>.</w:t>
      </w:r>
    </w:p>
    <w:p w14:paraId="522144EF" w14:textId="7C5B18F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je oprávněn upravit </w:t>
      </w:r>
      <w:r w:rsidR="003E28BD">
        <w:rPr>
          <w:rFonts w:ascii="Arial" w:hAnsi="Arial" w:cs="Arial"/>
          <w:sz w:val="22"/>
          <w:szCs w:val="22"/>
        </w:rPr>
        <w:t>p</w:t>
      </w:r>
      <w:r w:rsidRPr="000259D0">
        <w:rPr>
          <w:rFonts w:ascii="Arial" w:hAnsi="Arial" w:cs="Arial"/>
          <w:sz w:val="22"/>
          <w:szCs w:val="22"/>
        </w:rPr>
        <w:t>rojektovou dokumentaci</w:t>
      </w:r>
      <w:r w:rsidR="00D556A1">
        <w:rPr>
          <w:rFonts w:ascii="Arial" w:hAnsi="Arial" w:cs="Arial"/>
          <w:sz w:val="22"/>
          <w:szCs w:val="22"/>
        </w:rPr>
        <w:t xml:space="preserve"> a </w:t>
      </w:r>
      <w:r w:rsidR="003E28BD">
        <w:rPr>
          <w:rFonts w:ascii="Arial" w:hAnsi="Arial" w:cs="Arial"/>
          <w:sz w:val="22"/>
          <w:szCs w:val="22"/>
        </w:rPr>
        <w:t>Soupis prací</w:t>
      </w:r>
      <w:r w:rsidRPr="000259D0">
        <w:rPr>
          <w:rFonts w:ascii="Arial" w:hAnsi="Arial" w:cs="Arial"/>
          <w:sz w:val="22"/>
          <w:szCs w:val="22"/>
        </w:rPr>
        <w:t>, popř. stavbu zhotovenou na základě této projektové dokumentace, v souladu se svými potřebami. Úpravy je oprávněn provést sám, popř. zadat jejich provedení třetí osobě</w:t>
      </w:r>
      <w:r w:rsidR="00D556A1">
        <w:rPr>
          <w:rFonts w:ascii="Arial" w:hAnsi="Arial" w:cs="Arial"/>
          <w:sz w:val="22"/>
          <w:szCs w:val="22"/>
        </w:rPr>
        <w:t>.</w:t>
      </w:r>
      <w:r w:rsidRPr="000259D0">
        <w:rPr>
          <w:rFonts w:ascii="Arial" w:hAnsi="Arial" w:cs="Arial"/>
          <w:sz w:val="22"/>
          <w:szCs w:val="22"/>
        </w:rPr>
        <w:t xml:space="preserve"> Při zásahu do </w:t>
      </w:r>
      <w:r w:rsidR="003E28BD">
        <w:rPr>
          <w:rFonts w:ascii="Arial" w:hAnsi="Arial" w:cs="Arial"/>
          <w:sz w:val="22"/>
          <w:szCs w:val="22"/>
        </w:rPr>
        <w:t>p</w:t>
      </w:r>
      <w:r w:rsidRPr="000259D0">
        <w:rPr>
          <w:rFonts w:ascii="Arial" w:hAnsi="Arial" w:cs="Arial"/>
          <w:sz w:val="22"/>
          <w:szCs w:val="22"/>
        </w:rPr>
        <w:t xml:space="preserve">rojektové dokumentace </w:t>
      </w:r>
      <w:r w:rsidR="000117E2">
        <w:rPr>
          <w:rFonts w:ascii="Arial" w:hAnsi="Arial" w:cs="Arial"/>
          <w:sz w:val="22"/>
          <w:szCs w:val="22"/>
        </w:rPr>
        <w:t xml:space="preserve">nebo </w:t>
      </w:r>
      <w:r w:rsidR="003E28BD">
        <w:rPr>
          <w:rFonts w:ascii="Arial" w:hAnsi="Arial" w:cs="Arial"/>
          <w:sz w:val="22"/>
          <w:szCs w:val="22"/>
        </w:rPr>
        <w:t>Soupisu prací</w:t>
      </w:r>
      <w:r w:rsidR="000117E2">
        <w:rPr>
          <w:rFonts w:ascii="Arial" w:hAnsi="Arial" w:cs="Arial"/>
          <w:sz w:val="22"/>
          <w:szCs w:val="22"/>
        </w:rPr>
        <w:t xml:space="preserve"> </w:t>
      </w:r>
      <w:r w:rsidRPr="000259D0">
        <w:rPr>
          <w:rFonts w:ascii="Arial" w:hAnsi="Arial" w:cs="Arial"/>
          <w:sz w:val="22"/>
          <w:szCs w:val="22"/>
        </w:rPr>
        <w:t>třetími osobami na pokyn a přání Objednatele se Zhotovitel zprošťuje odpovědnosti za případné škody způsobené vadami vzniknuvšími zásahy do projektu při použití otevřených elektronických formátů projektové dokumentace.</w:t>
      </w:r>
    </w:p>
    <w:p w14:paraId="615E62B5" w14:textId="5FBF491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není oprávněn </w:t>
      </w:r>
      <w:r w:rsidR="00D556A1">
        <w:rPr>
          <w:rFonts w:ascii="Arial" w:hAnsi="Arial" w:cs="Arial"/>
          <w:sz w:val="22"/>
          <w:szCs w:val="22"/>
        </w:rPr>
        <w:t>P</w:t>
      </w:r>
      <w:r w:rsidRPr="000259D0">
        <w:rPr>
          <w:rFonts w:ascii="Arial" w:hAnsi="Arial" w:cs="Arial"/>
          <w:sz w:val="22"/>
          <w:szCs w:val="22"/>
        </w:rPr>
        <w:t xml:space="preserve">rojektovou dokumentaci </w:t>
      </w:r>
      <w:r w:rsidR="000117E2">
        <w:rPr>
          <w:rFonts w:ascii="Arial" w:hAnsi="Arial" w:cs="Arial"/>
          <w:sz w:val="22"/>
          <w:szCs w:val="22"/>
        </w:rPr>
        <w:t xml:space="preserve">ani </w:t>
      </w:r>
      <w:r w:rsidR="003E28BD">
        <w:rPr>
          <w:rFonts w:ascii="Arial" w:hAnsi="Arial" w:cs="Arial"/>
          <w:sz w:val="22"/>
          <w:szCs w:val="22"/>
        </w:rPr>
        <w:t>Soupis prací</w:t>
      </w:r>
      <w:r w:rsidR="000117E2">
        <w:rPr>
          <w:rFonts w:ascii="Arial" w:hAnsi="Arial" w:cs="Arial"/>
          <w:sz w:val="22"/>
          <w:szCs w:val="22"/>
        </w:rPr>
        <w:t xml:space="preserve"> </w:t>
      </w:r>
      <w:r w:rsidRPr="000259D0">
        <w:rPr>
          <w:rFonts w:ascii="Arial" w:hAnsi="Arial" w:cs="Arial"/>
          <w:sz w:val="22"/>
          <w:szCs w:val="22"/>
        </w:rPr>
        <w:t xml:space="preserve">dle této </w:t>
      </w:r>
      <w:r w:rsidR="005C0411">
        <w:rPr>
          <w:rFonts w:ascii="Arial" w:hAnsi="Arial" w:cs="Arial"/>
          <w:sz w:val="22"/>
          <w:szCs w:val="22"/>
        </w:rPr>
        <w:t>Rámcové dohody</w:t>
      </w:r>
      <w:r w:rsidRPr="000259D0">
        <w:rPr>
          <w:rFonts w:ascii="Arial" w:hAnsi="Arial" w:cs="Arial"/>
          <w:sz w:val="22"/>
          <w:szCs w:val="22"/>
        </w:rPr>
        <w:t xml:space="preserve"> poskytnout třetí osobě či využít jinak než ve prospěch Objednatele v souladu s touto </w:t>
      </w:r>
      <w:r w:rsidR="005C0411">
        <w:rPr>
          <w:rFonts w:ascii="Arial" w:hAnsi="Arial" w:cs="Arial"/>
          <w:sz w:val="22"/>
          <w:szCs w:val="22"/>
        </w:rPr>
        <w:t>Rámcovou dohodou</w:t>
      </w:r>
      <w:r w:rsidRPr="000259D0">
        <w:rPr>
          <w:rFonts w:ascii="Arial" w:hAnsi="Arial" w:cs="Arial"/>
          <w:sz w:val="22"/>
          <w:szCs w:val="22"/>
        </w:rPr>
        <w:t>.</w:t>
      </w:r>
    </w:p>
    <w:p w14:paraId="7CFDAA71" w14:textId="77777777" w:rsidR="008956FE" w:rsidRPr="000259D0" w:rsidRDefault="008956FE" w:rsidP="00E36CDC">
      <w:pPr>
        <w:spacing w:before="120" w:after="120"/>
        <w:jc w:val="both"/>
        <w:rPr>
          <w:rFonts w:ascii="Arial" w:hAnsi="Arial" w:cs="Arial"/>
          <w:sz w:val="22"/>
          <w:szCs w:val="22"/>
        </w:rPr>
      </w:pPr>
    </w:p>
    <w:p w14:paraId="2A80B873" w14:textId="49289B4B"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XV</w:t>
      </w:r>
      <w:r w:rsidR="00493338">
        <w:rPr>
          <w:rFonts w:ascii="Arial" w:hAnsi="Arial" w:cs="Arial"/>
          <w:b/>
          <w:sz w:val="22"/>
          <w:szCs w:val="22"/>
        </w:rPr>
        <w:t>I</w:t>
      </w:r>
      <w:r w:rsidRPr="000259D0">
        <w:rPr>
          <w:rFonts w:ascii="Arial" w:hAnsi="Arial" w:cs="Arial"/>
          <w:b/>
          <w:sz w:val="22"/>
          <w:szCs w:val="22"/>
        </w:rPr>
        <w:t>. Pojištění odpovědnosti za škodu</w:t>
      </w:r>
    </w:p>
    <w:p w14:paraId="2730CFF2" w14:textId="623F731D" w:rsidR="008956FE" w:rsidRPr="000259D0" w:rsidRDefault="00FC613F" w:rsidP="00E36CDC">
      <w:pPr>
        <w:pStyle w:val="Zkladntext2"/>
        <w:numPr>
          <w:ilvl w:val="0"/>
          <w:numId w:val="54"/>
        </w:numPr>
        <w:tabs>
          <w:tab w:val="left" w:pos="426"/>
        </w:tabs>
        <w:spacing w:before="120" w:after="120"/>
        <w:ind w:left="426" w:hanging="426"/>
        <w:rPr>
          <w:rFonts w:ascii="Arial" w:hAnsi="Arial" w:cs="Arial"/>
          <w:sz w:val="22"/>
          <w:szCs w:val="22"/>
        </w:rPr>
      </w:pPr>
      <w:bookmarkStart w:id="27" w:name="_Ref372044934"/>
      <w:r w:rsidRPr="00FC613F">
        <w:rPr>
          <w:rFonts w:ascii="Arial" w:hAnsi="Arial" w:cs="Arial"/>
          <w:sz w:val="22"/>
          <w:szCs w:val="22"/>
        </w:rPr>
        <w:t xml:space="preserve">Zhotovitel je povinen mít po celou dobu trvání této </w:t>
      </w:r>
      <w:r w:rsidR="005C0411">
        <w:rPr>
          <w:rFonts w:ascii="Arial" w:hAnsi="Arial" w:cs="Arial"/>
          <w:sz w:val="22"/>
          <w:szCs w:val="22"/>
        </w:rPr>
        <w:t>Rámcové dohody</w:t>
      </w:r>
      <w:r w:rsidRPr="00FC613F">
        <w:rPr>
          <w:rFonts w:ascii="Arial" w:hAnsi="Arial" w:cs="Arial"/>
          <w:sz w:val="22"/>
          <w:szCs w:val="22"/>
        </w:rPr>
        <w:t xml:space="preserve"> zajištěno pojištění odpovědnosti za škodu způsobenou třetí osobě minimálně na pojistnou částku 10 mil. Kč. Spoluúčast pojistníka může být maximálně 5 % z pojistné částky. Zhotovitel je povinen předložit Objednateli doklady prokazující splnění povinností dle tohoto odstavce (pojistnou smlouvu či pojistný certifikát) nejpozději před uzavřením této </w:t>
      </w:r>
      <w:r w:rsidR="005C0411">
        <w:rPr>
          <w:rFonts w:ascii="Arial" w:hAnsi="Arial" w:cs="Arial"/>
          <w:sz w:val="22"/>
          <w:szCs w:val="22"/>
        </w:rPr>
        <w:t>Rámcové dohody</w:t>
      </w:r>
      <w:r w:rsidRPr="00FC613F">
        <w:rPr>
          <w:rFonts w:ascii="Arial" w:hAnsi="Arial" w:cs="Arial"/>
          <w:sz w:val="22"/>
          <w:szCs w:val="22"/>
        </w:rPr>
        <w:t xml:space="preserve">. V případě, že dojde ke změně pojistné </w:t>
      </w:r>
      <w:r w:rsidR="00265FFE">
        <w:rPr>
          <w:rFonts w:ascii="Arial" w:hAnsi="Arial" w:cs="Arial"/>
          <w:sz w:val="22"/>
          <w:szCs w:val="22"/>
        </w:rPr>
        <w:t>smlouvy</w:t>
      </w:r>
      <w:r w:rsidRPr="00FC613F">
        <w:rPr>
          <w:rFonts w:ascii="Arial" w:hAnsi="Arial" w:cs="Arial"/>
          <w:sz w:val="22"/>
          <w:szCs w:val="22"/>
        </w:rPr>
        <w:t xml:space="preserve"> nebo ke změně v osobě pojistitele, je Zhotovitel povinen předložit Objednateli příslušný doklad o této změně (dodatek k pojistné </w:t>
      </w:r>
      <w:r w:rsidR="00265FFE">
        <w:rPr>
          <w:rFonts w:ascii="Arial" w:hAnsi="Arial" w:cs="Arial"/>
          <w:sz w:val="22"/>
          <w:szCs w:val="22"/>
        </w:rPr>
        <w:t>smlouvě</w:t>
      </w:r>
      <w:r w:rsidRPr="00FC613F">
        <w:rPr>
          <w:rFonts w:ascii="Arial" w:hAnsi="Arial" w:cs="Arial"/>
          <w:sz w:val="22"/>
          <w:szCs w:val="22"/>
        </w:rPr>
        <w:t xml:space="preserve">, novou pojistnou smlouvu nebo nový pojistný certifikát), a to i bez předchozí výzvy a nejpozději do 5 (pěti) pracovních dní od nastání příslušné změny pojištění. Objednatel je oprávněn kdykoli během trvání </w:t>
      </w:r>
      <w:r w:rsidR="005C0411">
        <w:rPr>
          <w:rFonts w:ascii="Arial" w:hAnsi="Arial" w:cs="Arial"/>
          <w:sz w:val="22"/>
          <w:szCs w:val="22"/>
        </w:rPr>
        <w:t>Rámcové dohody</w:t>
      </w:r>
      <w:r w:rsidRPr="00FC613F">
        <w:rPr>
          <w:rFonts w:ascii="Arial" w:hAnsi="Arial" w:cs="Arial"/>
          <w:sz w:val="22"/>
          <w:szCs w:val="22"/>
        </w:rPr>
        <w:t xml:space="preserve"> požádat Zhotovitele, aby doložil existenci platného pojistného poměru vyhovujícímu požadavkům stanoveným touto </w:t>
      </w:r>
      <w:r w:rsidR="005C0411">
        <w:rPr>
          <w:rFonts w:ascii="Arial" w:hAnsi="Arial" w:cs="Arial"/>
          <w:sz w:val="22"/>
          <w:szCs w:val="22"/>
        </w:rPr>
        <w:t>Rámcovou dohodou</w:t>
      </w:r>
      <w:r w:rsidRPr="00FC613F">
        <w:rPr>
          <w:rFonts w:ascii="Arial" w:hAnsi="Arial" w:cs="Arial"/>
          <w:sz w:val="22"/>
          <w:szCs w:val="22"/>
        </w:rPr>
        <w:t xml:space="preserve">. Zhotovitel je v takovém případě povinen předložit příslušné doklady (pojistná </w:t>
      </w:r>
      <w:r w:rsidR="00265FFE">
        <w:rPr>
          <w:rFonts w:ascii="Arial" w:hAnsi="Arial" w:cs="Arial"/>
          <w:sz w:val="22"/>
          <w:szCs w:val="22"/>
        </w:rPr>
        <w:t>smlouva</w:t>
      </w:r>
      <w:r w:rsidRPr="00FC613F">
        <w:rPr>
          <w:rFonts w:ascii="Arial" w:hAnsi="Arial" w:cs="Arial"/>
          <w:sz w:val="22"/>
          <w:szCs w:val="22"/>
        </w:rPr>
        <w:t xml:space="preserve"> či pojistný certifikát) nejpozději do 5 (pěti) pracovních dní od doručení výzvy Objednatele.</w:t>
      </w:r>
    </w:p>
    <w:p w14:paraId="04A2F73B" w14:textId="3D492BDE" w:rsidR="008956FE" w:rsidRPr="000259D0" w:rsidRDefault="008956FE" w:rsidP="00E36CDC">
      <w:pPr>
        <w:pStyle w:val="Zkladntext2"/>
        <w:numPr>
          <w:ilvl w:val="0"/>
          <w:numId w:val="54"/>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udržovat pojištění v platnosti minimálně v rozsahu požadovaném touto </w:t>
      </w:r>
      <w:r w:rsidR="005C0411">
        <w:rPr>
          <w:rFonts w:ascii="Arial" w:hAnsi="Arial" w:cs="Arial"/>
          <w:sz w:val="22"/>
          <w:szCs w:val="22"/>
        </w:rPr>
        <w:t>Rámcovou dohodou</w:t>
      </w:r>
      <w:r w:rsidRPr="000259D0">
        <w:rPr>
          <w:rFonts w:ascii="Arial" w:hAnsi="Arial" w:cs="Arial"/>
          <w:sz w:val="22"/>
          <w:szCs w:val="22"/>
        </w:rPr>
        <w:t xml:space="preserve">, po celou dobu plnění této </w:t>
      </w:r>
      <w:r w:rsidR="005C0411">
        <w:rPr>
          <w:rFonts w:ascii="Arial" w:hAnsi="Arial" w:cs="Arial"/>
          <w:sz w:val="22"/>
          <w:szCs w:val="22"/>
        </w:rPr>
        <w:t>Rámcové dohody</w:t>
      </w:r>
      <w:r w:rsidRPr="000259D0">
        <w:rPr>
          <w:rFonts w:ascii="Arial" w:hAnsi="Arial" w:cs="Arial"/>
          <w:sz w:val="22"/>
          <w:szCs w:val="22"/>
        </w:rPr>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Zhotovitel povinen učinit příslušná opatření tak, aby bylo zajištěno pojištění v rozsahu dle tohoto článku </w:t>
      </w:r>
      <w:r w:rsidR="005C0411">
        <w:rPr>
          <w:rFonts w:ascii="Arial" w:hAnsi="Arial" w:cs="Arial"/>
          <w:sz w:val="22"/>
          <w:szCs w:val="22"/>
        </w:rPr>
        <w:t>Rámcové dohody</w:t>
      </w:r>
      <w:r w:rsidRPr="000259D0">
        <w:rPr>
          <w:rFonts w:ascii="Arial" w:hAnsi="Arial" w:cs="Arial"/>
          <w:sz w:val="22"/>
          <w:szCs w:val="22"/>
        </w:rPr>
        <w:t>.</w:t>
      </w:r>
      <w:bookmarkEnd w:id="27"/>
    </w:p>
    <w:p w14:paraId="7AF33F63" w14:textId="77777777" w:rsidR="008956FE" w:rsidRPr="000259D0" w:rsidRDefault="008956FE" w:rsidP="00E36CDC">
      <w:pPr>
        <w:spacing w:before="120" w:after="120"/>
        <w:jc w:val="both"/>
        <w:rPr>
          <w:rFonts w:ascii="Arial" w:hAnsi="Arial" w:cs="Arial"/>
          <w:sz w:val="22"/>
          <w:szCs w:val="22"/>
        </w:rPr>
      </w:pPr>
    </w:p>
    <w:p w14:paraId="60D3B891" w14:textId="77777777" w:rsidR="008956FE" w:rsidRPr="000259D0" w:rsidRDefault="008956FE" w:rsidP="00E36CDC">
      <w:pPr>
        <w:spacing w:before="120" w:after="120"/>
        <w:jc w:val="both"/>
        <w:rPr>
          <w:rFonts w:ascii="Arial" w:hAnsi="Arial" w:cs="Arial"/>
          <w:sz w:val="22"/>
          <w:szCs w:val="22"/>
        </w:rPr>
      </w:pPr>
    </w:p>
    <w:p w14:paraId="37AA3F62" w14:textId="0D7BB91D"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w:t>
      </w:r>
      <w:r w:rsidR="00EB0EF8">
        <w:rPr>
          <w:rFonts w:ascii="Arial" w:hAnsi="Arial" w:cs="Arial"/>
          <w:b/>
          <w:sz w:val="22"/>
          <w:szCs w:val="22"/>
        </w:rPr>
        <w:t>I</w:t>
      </w:r>
      <w:r w:rsidR="00493338">
        <w:rPr>
          <w:rFonts w:ascii="Arial" w:hAnsi="Arial" w:cs="Arial"/>
          <w:b/>
          <w:sz w:val="22"/>
          <w:szCs w:val="22"/>
        </w:rPr>
        <w:t>I</w:t>
      </w:r>
      <w:r w:rsidRPr="000259D0">
        <w:rPr>
          <w:rFonts w:ascii="Arial" w:hAnsi="Arial" w:cs="Arial"/>
          <w:b/>
          <w:sz w:val="22"/>
          <w:szCs w:val="22"/>
        </w:rPr>
        <w:t xml:space="preserve">. Platnost a účinnost </w:t>
      </w:r>
      <w:r w:rsidR="005C0411">
        <w:rPr>
          <w:rFonts w:ascii="Arial" w:hAnsi="Arial" w:cs="Arial"/>
          <w:b/>
          <w:sz w:val="22"/>
          <w:szCs w:val="22"/>
        </w:rPr>
        <w:t>Rámcové dohody</w:t>
      </w:r>
      <w:bookmarkEnd w:id="26"/>
      <w:r w:rsidR="00493338">
        <w:rPr>
          <w:rFonts w:ascii="Arial" w:hAnsi="Arial" w:cs="Arial"/>
          <w:b/>
          <w:sz w:val="22"/>
          <w:szCs w:val="22"/>
        </w:rPr>
        <w:t xml:space="preserve"> a Prováděcích smluv</w:t>
      </w:r>
    </w:p>
    <w:p w14:paraId="194E59B6" w14:textId="3CFD6CDB"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nabývá platnosti dnem jejího uzavření a nabývá účinnosti zveřejněním v registru smluv.</w:t>
      </w:r>
      <w:r w:rsidRPr="000259D0">
        <w:rPr>
          <w:rFonts w:ascii="Arial" w:hAnsi="Arial" w:cs="Arial"/>
          <w:b/>
          <w:i/>
          <w:sz w:val="22"/>
          <w:szCs w:val="22"/>
        </w:rPr>
        <w:t xml:space="preserve"> </w:t>
      </w:r>
    </w:p>
    <w:p w14:paraId="6552D4A5" w14:textId="0EFB9282"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lastRenderedPageBreak/>
        <w:t>Tato Rámcová dohoda se uzavírá na dobu 4 let od nabytí účinnosti. Po uplynutí doby trvání Rámcové dohody nelze již na jejím základě sjednat nové Prováděcí smlouvy.</w:t>
      </w:r>
    </w:p>
    <w:p w14:paraId="6DD45D0D" w14:textId="262E9D3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zaniká řádným splněním sjednaných závazků dle této </w:t>
      </w:r>
      <w:r w:rsidR="005C0411">
        <w:rPr>
          <w:rFonts w:ascii="Arial" w:hAnsi="Arial" w:cs="Arial"/>
          <w:sz w:val="22"/>
          <w:szCs w:val="22"/>
        </w:rPr>
        <w:t>Rámcové dohody</w:t>
      </w:r>
      <w:r w:rsidRPr="000259D0">
        <w:rPr>
          <w:rFonts w:ascii="Arial" w:hAnsi="Arial" w:cs="Arial"/>
          <w:sz w:val="22"/>
          <w:szCs w:val="22"/>
        </w:rPr>
        <w:t xml:space="preserve"> </w:t>
      </w:r>
      <w:r w:rsidR="00A159B7">
        <w:rPr>
          <w:rFonts w:ascii="Arial" w:hAnsi="Arial" w:cs="Arial"/>
          <w:sz w:val="22"/>
          <w:szCs w:val="22"/>
        </w:rPr>
        <w:t xml:space="preserve">a Prováděcích smluv uzavřených na jejím základě </w:t>
      </w:r>
      <w:r w:rsidRPr="000259D0">
        <w:rPr>
          <w:rFonts w:ascii="Arial" w:hAnsi="Arial" w:cs="Arial"/>
          <w:sz w:val="22"/>
          <w:szCs w:val="22"/>
        </w:rPr>
        <w:t>nebo za podmínek stanovených v následujících odstavcích tohoto článku.</w:t>
      </w:r>
    </w:p>
    <w:p w14:paraId="0702B5EF" w14:textId="1F950141"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Tuto </w:t>
      </w:r>
      <w:r w:rsidR="00A159B7">
        <w:rPr>
          <w:rFonts w:ascii="Arial" w:hAnsi="Arial" w:cs="Arial"/>
          <w:sz w:val="22"/>
          <w:szCs w:val="22"/>
        </w:rPr>
        <w:t>Rámcovou dohodu</w:t>
      </w:r>
      <w:r w:rsidRPr="000259D0">
        <w:rPr>
          <w:rFonts w:ascii="Arial" w:hAnsi="Arial" w:cs="Arial"/>
          <w:sz w:val="22"/>
          <w:szCs w:val="22"/>
        </w:rPr>
        <w:t xml:space="preserve"> </w:t>
      </w:r>
      <w:r w:rsidR="0078139E">
        <w:rPr>
          <w:rFonts w:ascii="Arial" w:hAnsi="Arial" w:cs="Arial"/>
          <w:sz w:val="22"/>
          <w:szCs w:val="22"/>
        </w:rPr>
        <w:t xml:space="preserve">a každou Prováděcí smlouvu uzavřenou na jejím základě </w:t>
      </w:r>
      <w:r w:rsidRPr="000259D0">
        <w:rPr>
          <w:rFonts w:ascii="Arial" w:hAnsi="Arial" w:cs="Arial"/>
          <w:sz w:val="22"/>
          <w:szCs w:val="22"/>
        </w:rPr>
        <w:t>lze zrušit:</w:t>
      </w:r>
    </w:p>
    <w:p w14:paraId="0E0A4F32" w14:textId="77777777"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dohodou Smluvních stran, jejíž součástí je i vypořádání vzájemných závazků a pohledávek;</w:t>
      </w:r>
    </w:p>
    <w:p w14:paraId="3C8CDB93" w14:textId="1605AF09"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odstoupením od </w:t>
      </w:r>
      <w:r w:rsidR="005C0411">
        <w:rPr>
          <w:rFonts w:ascii="Arial" w:hAnsi="Arial" w:cs="Arial"/>
          <w:sz w:val="22"/>
          <w:szCs w:val="22"/>
        </w:rPr>
        <w:t>Rámcové dohody</w:t>
      </w:r>
      <w:r w:rsidRPr="000259D0">
        <w:rPr>
          <w:rFonts w:ascii="Arial" w:hAnsi="Arial" w:cs="Arial"/>
          <w:sz w:val="22"/>
          <w:szCs w:val="22"/>
        </w:rPr>
        <w:t xml:space="preserve"> </w:t>
      </w:r>
      <w:r w:rsidR="0078139E">
        <w:rPr>
          <w:rFonts w:ascii="Arial" w:hAnsi="Arial" w:cs="Arial"/>
          <w:sz w:val="22"/>
          <w:szCs w:val="22"/>
        </w:rPr>
        <w:t xml:space="preserve">nebo Prováděcí smlouvy </w:t>
      </w:r>
      <w:r w:rsidRPr="000259D0">
        <w:rPr>
          <w:rFonts w:ascii="Arial" w:hAnsi="Arial" w:cs="Arial"/>
          <w:sz w:val="22"/>
          <w:szCs w:val="22"/>
        </w:rPr>
        <w:t xml:space="preserve">v případech uvedených v zákoně nebo v této </w:t>
      </w:r>
      <w:r w:rsidR="005C0411">
        <w:rPr>
          <w:rFonts w:ascii="Arial" w:hAnsi="Arial" w:cs="Arial"/>
          <w:sz w:val="22"/>
          <w:szCs w:val="22"/>
        </w:rPr>
        <w:t>Rámcové dohodě</w:t>
      </w:r>
      <w:r w:rsidR="0078139E">
        <w:rPr>
          <w:rFonts w:ascii="Arial" w:hAnsi="Arial" w:cs="Arial"/>
          <w:sz w:val="22"/>
          <w:szCs w:val="22"/>
        </w:rPr>
        <w:t xml:space="preserve"> nebo v Prováděcí smlouvě</w:t>
      </w:r>
      <w:r w:rsidRPr="000259D0">
        <w:rPr>
          <w:rFonts w:ascii="Arial" w:hAnsi="Arial" w:cs="Arial"/>
          <w:sz w:val="22"/>
          <w:szCs w:val="22"/>
        </w:rPr>
        <w:t>.</w:t>
      </w:r>
      <w:bookmarkStart w:id="28" w:name="_Ref357073114"/>
    </w:p>
    <w:p w14:paraId="02D068E7" w14:textId="77E4AC95"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w:t>
      </w:r>
      <w:bookmarkEnd w:id="28"/>
    </w:p>
    <w:p w14:paraId="105518DF" w14:textId="3684BB3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w:t>
      </w:r>
      <w:r w:rsidRPr="000259D0" w:rsidDel="0072402B">
        <w:rPr>
          <w:rFonts w:ascii="Arial" w:hAnsi="Arial" w:cs="Arial"/>
          <w:sz w:val="22"/>
          <w:szCs w:val="22"/>
        </w:rPr>
        <w:t xml:space="preserve"> </w:t>
      </w:r>
      <w:r w:rsidRPr="000259D0">
        <w:rPr>
          <w:rFonts w:ascii="Arial" w:hAnsi="Arial" w:cs="Arial"/>
          <w:sz w:val="22"/>
          <w:szCs w:val="22"/>
        </w:rPr>
        <w:t>nezahájí provádění Díl</w:t>
      </w:r>
      <w:r w:rsidR="0078139E">
        <w:rPr>
          <w:rFonts w:ascii="Arial" w:hAnsi="Arial" w:cs="Arial"/>
          <w:sz w:val="22"/>
          <w:szCs w:val="22"/>
        </w:rPr>
        <w:t>čího plnění</w:t>
      </w:r>
      <w:r w:rsidRPr="000259D0">
        <w:rPr>
          <w:rFonts w:ascii="Arial" w:hAnsi="Arial" w:cs="Arial"/>
          <w:sz w:val="22"/>
          <w:szCs w:val="22"/>
        </w:rPr>
        <w:t xml:space="preserve"> v termínu, v němž mělo dojít k započetí provádění D</w:t>
      </w:r>
      <w:r w:rsidR="0078139E">
        <w:rPr>
          <w:rFonts w:ascii="Arial" w:hAnsi="Arial" w:cs="Arial"/>
          <w:sz w:val="22"/>
          <w:szCs w:val="22"/>
        </w:rPr>
        <w:t>ílčího plnění</w:t>
      </w:r>
      <w:r w:rsidRPr="000259D0">
        <w:rPr>
          <w:rFonts w:ascii="Arial" w:hAnsi="Arial" w:cs="Arial"/>
          <w:sz w:val="22"/>
          <w:szCs w:val="22"/>
        </w:rPr>
        <w:t xml:space="preserve">; </w:t>
      </w:r>
    </w:p>
    <w:p w14:paraId="2BA7EA46" w14:textId="6E6C92D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 je v prodlení s prov</w:t>
      </w:r>
      <w:r w:rsidR="000117E2">
        <w:rPr>
          <w:rFonts w:ascii="Arial" w:hAnsi="Arial" w:cs="Arial"/>
          <w:sz w:val="22"/>
          <w:szCs w:val="22"/>
        </w:rPr>
        <w:t>edením</w:t>
      </w:r>
      <w:r w:rsidRPr="000259D0">
        <w:rPr>
          <w:rFonts w:ascii="Arial" w:hAnsi="Arial" w:cs="Arial"/>
          <w:sz w:val="22"/>
          <w:szCs w:val="22"/>
        </w:rPr>
        <w:t xml:space="preserve"> Díl</w:t>
      </w:r>
      <w:r w:rsidR="0078139E">
        <w:rPr>
          <w:rFonts w:ascii="Arial" w:hAnsi="Arial" w:cs="Arial"/>
          <w:sz w:val="22"/>
          <w:szCs w:val="22"/>
        </w:rPr>
        <w:t>čího plnění</w:t>
      </w:r>
      <w:r w:rsidRPr="000259D0">
        <w:rPr>
          <w:rFonts w:ascii="Arial" w:hAnsi="Arial" w:cs="Arial"/>
          <w:sz w:val="22"/>
          <w:szCs w:val="22"/>
        </w:rPr>
        <w:t xml:space="preserve"> po dobu delší než </w:t>
      </w:r>
      <w:r w:rsidR="00C00E78">
        <w:rPr>
          <w:rFonts w:ascii="Arial" w:hAnsi="Arial" w:cs="Arial"/>
          <w:sz w:val="22"/>
          <w:szCs w:val="22"/>
        </w:rPr>
        <w:t>20</w:t>
      </w:r>
      <w:r w:rsidRPr="000259D0">
        <w:rPr>
          <w:rFonts w:ascii="Arial" w:hAnsi="Arial" w:cs="Arial"/>
          <w:sz w:val="22"/>
          <w:szCs w:val="22"/>
        </w:rPr>
        <w:t xml:space="preserve"> dnů a nezjedná nápravu ani do </w:t>
      </w:r>
      <w:r w:rsidR="00C00E78">
        <w:rPr>
          <w:rFonts w:ascii="Arial" w:hAnsi="Arial" w:cs="Arial"/>
          <w:sz w:val="22"/>
          <w:szCs w:val="22"/>
        </w:rPr>
        <w:t>5</w:t>
      </w:r>
      <w:r w:rsidRPr="000259D0">
        <w:rPr>
          <w:rFonts w:ascii="Arial" w:hAnsi="Arial" w:cs="Arial"/>
          <w:sz w:val="22"/>
          <w:szCs w:val="22"/>
        </w:rPr>
        <w:t xml:space="preserve"> dnů od doručení písemného oznámení Objednatele o takovém prodlení;</w:t>
      </w:r>
    </w:p>
    <w:p w14:paraId="63D33FF1" w14:textId="564967BE"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Zhotovitel plní závazek založený touto </w:t>
      </w:r>
      <w:r w:rsidR="005C0411">
        <w:rPr>
          <w:rFonts w:ascii="Arial" w:hAnsi="Arial" w:cs="Arial"/>
          <w:sz w:val="22"/>
          <w:szCs w:val="22"/>
        </w:rPr>
        <w:t>Rámcovou dohodou</w:t>
      </w:r>
      <w:r w:rsidRPr="000259D0">
        <w:rPr>
          <w:rFonts w:ascii="Arial" w:hAnsi="Arial" w:cs="Arial"/>
          <w:sz w:val="22"/>
          <w:szCs w:val="22"/>
        </w:rPr>
        <w:t xml:space="preserve"> v rozporu s </w:t>
      </w:r>
      <w:r w:rsidR="005C0411">
        <w:rPr>
          <w:rFonts w:ascii="Arial" w:hAnsi="Arial" w:cs="Arial"/>
          <w:sz w:val="22"/>
          <w:szCs w:val="22"/>
        </w:rPr>
        <w:t>Rámcovou dohodou</w:t>
      </w:r>
      <w:r w:rsidR="000117E2">
        <w:rPr>
          <w:rFonts w:ascii="Arial" w:hAnsi="Arial" w:cs="Arial"/>
          <w:sz w:val="22"/>
          <w:szCs w:val="22"/>
        </w:rPr>
        <w:t xml:space="preserve">, </w:t>
      </w:r>
      <w:r w:rsidRPr="000259D0">
        <w:rPr>
          <w:rFonts w:ascii="Arial" w:hAnsi="Arial" w:cs="Arial"/>
          <w:sz w:val="22"/>
          <w:szCs w:val="22"/>
        </w:rPr>
        <w:t xml:space="preserve">zadávacími podmínkami Veřejné zakázky nebo v přímém rozporu s pokyny Objednatele či platnými předpisy, normami a rozhodnutími příslušných orgánů, zejména orgánů státní správy, které je povinen při plnění závazku založeného touto </w:t>
      </w:r>
      <w:r w:rsidR="005C0411">
        <w:rPr>
          <w:rFonts w:ascii="Arial" w:hAnsi="Arial" w:cs="Arial"/>
          <w:sz w:val="22"/>
          <w:szCs w:val="22"/>
        </w:rPr>
        <w:t>Rámcovou dohodou</w:t>
      </w:r>
      <w:r w:rsidRPr="000259D0">
        <w:rPr>
          <w:rFonts w:ascii="Arial" w:hAnsi="Arial" w:cs="Arial"/>
          <w:sz w:val="22"/>
          <w:szCs w:val="22"/>
        </w:rPr>
        <w:t xml:space="preserve"> dodržovat.</w:t>
      </w:r>
    </w:p>
    <w:p w14:paraId="3A48E973" w14:textId="6778D194"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w:t>
      </w:r>
      <w:r w:rsidR="0078139E" w:rsidRPr="000259D0">
        <w:rPr>
          <w:rFonts w:ascii="Arial" w:hAnsi="Arial" w:cs="Arial"/>
          <w:sz w:val="22"/>
          <w:szCs w:val="22"/>
        </w:rPr>
        <w:t xml:space="preserve">od </w:t>
      </w:r>
      <w:r w:rsidR="0078139E">
        <w:rPr>
          <w:rFonts w:ascii="Arial" w:hAnsi="Arial" w:cs="Arial"/>
          <w:sz w:val="22"/>
          <w:szCs w:val="22"/>
        </w:rPr>
        <w:t xml:space="preserve">příslušné Prováděcí smlouvy a též </w:t>
      </w:r>
      <w:r w:rsidRPr="000259D0">
        <w:rPr>
          <w:rFonts w:ascii="Arial" w:hAnsi="Arial" w:cs="Arial"/>
          <w:sz w:val="22"/>
          <w:szCs w:val="22"/>
        </w:rPr>
        <w:t xml:space="preserve">od </w:t>
      </w:r>
      <w:r w:rsidR="005C0411">
        <w:rPr>
          <w:rFonts w:ascii="Arial" w:hAnsi="Arial" w:cs="Arial"/>
          <w:sz w:val="22"/>
          <w:szCs w:val="22"/>
        </w:rPr>
        <w:t>Rámcové dohody</w:t>
      </w:r>
      <w:r w:rsidRPr="000259D0">
        <w:rPr>
          <w:rFonts w:ascii="Arial" w:hAnsi="Arial" w:cs="Arial"/>
          <w:sz w:val="22"/>
          <w:szCs w:val="22"/>
        </w:rPr>
        <w:t xml:space="preserve"> bez předchozího oznámení Zhotoviteli nebo výzvy k </w:t>
      </w:r>
      <w:r w:rsidR="0078139E">
        <w:rPr>
          <w:rFonts w:ascii="Arial" w:hAnsi="Arial" w:cs="Arial"/>
          <w:sz w:val="22"/>
          <w:szCs w:val="22"/>
        </w:rPr>
        <w:t>z</w:t>
      </w:r>
      <w:r w:rsidRPr="000259D0">
        <w:rPr>
          <w:rFonts w:ascii="Arial" w:hAnsi="Arial" w:cs="Arial"/>
          <w:sz w:val="22"/>
          <w:szCs w:val="22"/>
        </w:rPr>
        <w:t>jednání nápravy v přiměřené lhůtě:</w:t>
      </w:r>
    </w:p>
    <w:p w14:paraId="1A30C602"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bude-li soudem na majetek Zhotovitele prohlášen úpadek;</w:t>
      </w:r>
    </w:p>
    <w:p w14:paraId="5C28FD69"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vstoupí-li Zhotovitel do likvidace;</w:t>
      </w:r>
    </w:p>
    <w:p w14:paraId="2B8E9850" w14:textId="3368068A"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pozbude-li Zhotovitel jakékoliv oprávnění vyžadované právními předpisy pro provádění činnosti, k níž se zavazuje touto </w:t>
      </w:r>
      <w:r w:rsidR="005C0411">
        <w:rPr>
          <w:rFonts w:ascii="Arial" w:hAnsi="Arial" w:cs="Arial"/>
          <w:sz w:val="22"/>
          <w:szCs w:val="22"/>
        </w:rPr>
        <w:t>Rámcovou dohodou</w:t>
      </w:r>
      <w:r w:rsidRPr="000259D0">
        <w:rPr>
          <w:rFonts w:ascii="Arial" w:hAnsi="Arial" w:cs="Arial"/>
          <w:sz w:val="22"/>
          <w:szCs w:val="22"/>
        </w:rPr>
        <w:t>;</w:t>
      </w:r>
    </w:p>
    <w:p w14:paraId="1875EF82" w14:textId="27A36CCE"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poruší-li Zhotovitel povinnosti stanovené v čl. V</w:t>
      </w:r>
      <w:r w:rsidR="0078139E">
        <w:rPr>
          <w:rFonts w:ascii="Arial" w:hAnsi="Arial" w:cs="Arial"/>
          <w:sz w:val="22"/>
          <w:szCs w:val="22"/>
        </w:rPr>
        <w:t>I</w:t>
      </w:r>
      <w:r w:rsidRPr="000259D0">
        <w:rPr>
          <w:rFonts w:ascii="Arial" w:hAnsi="Arial" w:cs="Arial"/>
          <w:sz w:val="22"/>
          <w:szCs w:val="22"/>
        </w:rPr>
        <w:t xml:space="preserve">I odst. 3 této </w:t>
      </w:r>
      <w:r w:rsidR="005C0411">
        <w:rPr>
          <w:rFonts w:ascii="Arial" w:hAnsi="Arial" w:cs="Arial"/>
          <w:sz w:val="22"/>
          <w:szCs w:val="22"/>
        </w:rPr>
        <w:t>Rámcové dohody</w:t>
      </w:r>
      <w:r w:rsidRPr="000259D0">
        <w:rPr>
          <w:rFonts w:ascii="Arial" w:hAnsi="Arial" w:cs="Arial"/>
          <w:sz w:val="22"/>
          <w:szCs w:val="22"/>
        </w:rPr>
        <w:t>, přičemž toto porušení bude trvat déle než 10 dnů.</w:t>
      </w:r>
    </w:p>
    <w:p w14:paraId="7F721BC6" w14:textId="15CA0109" w:rsidR="008956FE"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 Objednatel je v prodlení s placením peněžitých částek Zhotoviteli dle </w:t>
      </w:r>
      <w:r w:rsidR="0078139E">
        <w:rPr>
          <w:rFonts w:ascii="Arial" w:hAnsi="Arial" w:cs="Arial"/>
          <w:sz w:val="22"/>
          <w:szCs w:val="22"/>
        </w:rPr>
        <w:t>příslušné Prováděcí smlouvy</w:t>
      </w:r>
      <w:r w:rsidRPr="000259D0">
        <w:rPr>
          <w:rFonts w:ascii="Arial" w:hAnsi="Arial" w:cs="Arial"/>
          <w:sz w:val="22"/>
          <w:szCs w:val="22"/>
        </w:rPr>
        <w:t xml:space="preserve"> a toto prodlení trvá po dobu delší než 15 dnů a nezjedná nápravu ani do 15 dnů od doručení písemného oznámení Zhotovitele o takovém prodlení.</w:t>
      </w:r>
    </w:p>
    <w:p w14:paraId="39B96C52" w14:textId="6F0B44EB" w:rsidR="00017035" w:rsidRPr="00017035" w:rsidRDefault="00017035" w:rsidP="00017035">
      <w:pPr>
        <w:numPr>
          <w:ilvl w:val="0"/>
          <w:numId w:val="13"/>
        </w:numPr>
        <w:tabs>
          <w:tab w:val="left" w:pos="426"/>
        </w:tabs>
        <w:suppressAutoHyphens w:val="0"/>
        <w:spacing w:before="120" w:after="120"/>
        <w:ind w:left="426" w:hanging="426"/>
        <w:jc w:val="both"/>
        <w:rPr>
          <w:rFonts w:ascii="Arial" w:hAnsi="Arial" w:cs="Arial"/>
          <w:sz w:val="22"/>
          <w:szCs w:val="22"/>
        </w:rPr>
      </w:pPr>
      <w:r w:rsidRPr="00017035">
        <w:rPr>
          <w:rFonts w:ascii="Arial" w:hAnsi="Arial" w:cs="Arial"/>
          <w:sz w:val="22"/>
          <w:szCs w:val="22"/>
        </w:rPr>
        <w:t>V případě neposkytnutí či krácení finanční podpory Projektu, který je financován z</w:t>
      </w:r>
      <w:r>
        <w:rPr>
          <w:rFonts w:ascii="Arial" w:hAnsi="Arial" w:cs="Arial"/>
          <w:sz w:val="22"/>
          <w:szCs w:val="22"/>
        </w:rPr>
        <w:t> Operačního programu Spravedlivá transformace 2021-2027</w:t>
      </w:r>
      <w:r w:rsidRPr="00017035">
        <w:rPr>
          <w:rFonts w:ascii="Arial" w:hAnsi="Arial" w:cs="Arial"/>
          <w:sz w:val="22"/>
          <w:szCs w:val="22"/>
        </w:rPr>
        <w:t xml:space="preserve"> a v rámci kterého je realizováno plnění dle této </w:t>
      </w:r>
      <w:r>
        <w:rPr>
          <w:rFonts w:ascii="Arial" w:hAnsi="Arial" w:cs="Arial"/>
          <w:sz w:val="22"/>
          <w:szCs w:val="22"/>
        </w:rPr>
        <w:t>Rámcové dohody</w:t>
      </w:r>
      <w:r w:rsidRPr="00017035">
        <w:rPr>
          <w:rFonts w:ascii="Arial" w:hAnsi="Arial" w:cs="Arial"/>
          <w:sz w:val="22"/>
          <w:szCs w:val="22"/>
        </w:rPr>
        <w:t>, si Objednatel vyhrazuje právo od</w:t>
      </w:r>
      <w:r>
        <w:rPr>
          <w:rFonts w:ascii="Arial" w:hAnsi="Arial" w:cs="Arial"/>
          <w:sz w:val="22"/>
          <w:szCs w:val="22"/>
        </w:rPr>
        <w:t>stoupit od této Rámcové dohody a/nebo od příslušné Prováděcí smlouvy</w:t>
      </w:r>
      <w:r w:rsidRPr="00017035">
        <w:rPr>
          <w:rFonts w:ascii="Arial" w:hAnsi="Arial" w:cs="Arial"/>
          <w:sz w:val="22"/>
          <w:szCs w:val="22"/>
        </w:rPr>
        <w:t>, a to v rozsahu té části předmětu plnění, která dosud nebyla Objednatelem akceptována. Při odstoupení od Smlouvy z tohoto důvodu bude provedeno vyúčtování všech provedených a akceptovaných plnění a ta budou Zhotoviteli na základě vystavené faktury uhrazena.</w:t>
      </w:r>
    </w:p>
    <w:p w14:paraId="58A187D0" w14:textId="7D4E239E"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Zánik účinnosti Rámcové dohody (např. v důsledku uplynutí doby trvání či </w:t>
      </w:r>
      <w:r w:rsidR="00311786">
        <w:rPr>
          <w:rFonts w:ascii="Arial" w:hAnsi="Arial" w:cs="Arial"/>
          <w:sz w:val="22"/>
          <w:szCs w:val="22"/>
        </w:rPr>
        <w:t xml:space="preserve">v důsledku </w:t>
      </w:r>
      <w:r>
        <w:rPr>
          <w:rFonts w:ascii="Arial" w:hAnsi="Arial" w:cs="Arial"/>
          <w:sz w:val="22"/>
          <w:szCs w:val="22"/>
        </w:rPr>
        <w:t>odstoupení od Rámcové dohody) nemá vliv na trvání Prováděcích smluv uzavřených na základě Rámcové dohody. Zánik účinnosti jednotlivé Prováděcí smlouvy (např. v důsledku splnění či odstoupení) nemá vliv na trvání Rámcové dohody.</w:t>
      </w:r>
    </w:p>
    <w:p w14:paraId="57A07B0E" w14:textId="6DAE73E8"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Veškerá porušení povinností Zhotovitele, která mohou mít za následek odstoupení od této </w:t>
      </w:r>
      <w:r w:rsidR="005C0411">
        <w:rPr>
          <w:rFonts w:ascii="Arial" w:hAnsi="Arial" w:cs="Arial"/>
          <w:sz w:val="22"/>
          <w:szCs w:val="22"/>
        </w:rPr>
        <w:t>Rámcové dohody</w:t>
      </w:r>
      <w:r w:rsidRPr="000259D0">
        <w:rPr>
          <w:rFonts w:ascii="Arial" w:hAnsi="Arial" w:cs="Arial"/>
          <w:sz w:val="22"/>
          <w:szCs w:val="22"/>
        </w:rPr>
        <w:t xml:space="preserve"> ze strany Objednatele, se bez dalšího považují za závažné pochybení při plnění Smluvního vztahu.</w:t>
      </w:r>
    </w:p>
    <w:p w14:paraId="429DB94E" w14:textId="72C9A6B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Předčasné ukončení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či jednotlivé Prováděcí smlouvy </w:t>
      </w:r>
      <w:r w:rsidRPr="000259D0">
        <w:rPr>
          <w:rFonts w:ascii="Arial" w:hAnsi="Arial" w:cs="Arial"/>
          <w:sz w:val="22"/>
          <w:szCs w:val="22"/>
        </w:rPr>
        <w:t xml:space="preserve">nemá vliv na ta práva a povinnosti Smluvních stran, u nichž z jejich povahy či kontextu této </w:t>
      </w:r>
      <w:r w:rsidR="005C0411">
        <w:rPr>
          <w:rFonts w:ascii="Arial" w:hAnsi="Arial" w:cs="Arial"/>
          <w:sz w:val="22"/>
          <w:szCs w:val="22"/>
        </w:rPr>
        <w:t>Rámcové dohody</w:t>
      </w:r>
      <w:r w:rsidRPr="000259D0">
        <w:rPr>
          <w:rFonts w:ascii="Arial" w:hAnsi="Arial" w:cs="Arial"/>
          <w:sz w:val="22"/>
          <w:szCs w:val="22"/>
        </w:rPr>
        <w:t xml:space="preserve"> vyplývá, že mají zůstat v účinnosti i po dni ukončení účinnosti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nebo Prováděcí smlouvy </w:t>
      </w:r>
      <w:r w:rsidRPr="000259D0">
        <w:rPr>
          <w:rFonts w:ascii="Arial" w:hAnsi="Arial" w:cs="Arial"/>
          <w:sz w:val="22"/>
          <w:szCs w:val="22"/>
        </w:rPr>
        <w:t xml:space="preserve">nebo mají vzniknout ke dni ukončení účinnosti </w:t>
      </w:r>
      <w:r w:rsidR="005C0411">
        <w:rPr>
          <w:rFonts w:ascii="Arial" w:hAnsi="Arial" w:cs="Arial"/>
          <w:sz w:val="22"/>
          <w:szCs w:val="22"/>
        </w:rPr>
        <w:t>Rámcové dohody</w:t>
      </w:r>
      <w:r w:rsidR="00311786">
        <w:rPr>
          <w:rFonts w:ascii="Arial" w:hAnsi="Arial" w:cs="Arial"/>
          <w:sz w:val="22"/>
          <w:szCs w:val="22"/>
        </w:rPr>
        <w:t xml:space="preserve"> nebo Prováděcí smlouvy</w:t>
      </w:r>
      <w:r w:rsidRPr="000259D0">
        <w:rPr>
          <w:rFonts w:ascii="Arial" w:hAnsi="Arial" w:cs="Arial"/>
          <w:sz w:val="22"/>
          <w:szCs w:val="22"/>
        </w:rPr>
        <w:t>.</w:t>
      </w:r>
    </w:p>
    <w:p w14:paraId="37DAAA6C"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5AC8B6D7"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611B4C7E" w14:textId="5E7932C6"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XVI</w:t>
      </w:r>
      <w:r w:rsidR="00493338">
        <w:rPr>
          <w:rFonts w:ascii="Arial" w:hAnsi="Arial" w:cs="Arial"/>
          <w:b/>
          <w:sz w:val="22"/>
          <w:szCs w:val="22"/>
        </w:rPr>
        <w:t>I</w:t>
      </w:r>
      <w:r w:rsidR="00EB0EF8">
        <w:rPr>
          <w:rFonts w:ascii="Arial" w:hAnsi="Arial" w:cs="Arial"/>
          <w:b/>
          <w:sz w:val="22"/>
          <w:szCs w:val="22"/>
        </w:rPr>
        <w:t>I</w:t>
      </w:r>
      <w:r w:rsidRPr="000259D0">
        <w:rPr>
          <w:rFonts w:ascii="Arial" w:hAnsi="Arial" w:cs="Arial"/>
          <w:b/>
          <w:sz w:val="22"/>
          <w:szCs w:val="22"/>
        </w:rPr>
        <w:t>. Závěrečná ustanovení</w:t>
      </w:r>
    </w:p>
    <w:p w14:paraId="44EC7439" w14:textId="119ABC01"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Právní vztahy vzniklé z této </w:t>
      </w:r>
      <w:r w:rsidR="005C0411">
        <w:rPr>
          <w:rFonts w:ascii="Arial" w:hAnsi="Arial" w:cs="Arial"/>
          <w:sz w:val="22"/>
          <w:szCs w:val="22"/>
        </w:rPr>
        <w:t>Rámcové dohody</w:t>
      </w:r>
      <w:r w:rsidRPr="000259D0">
        <w:rPr>
          <w:rFonts w:ascii="Arial" w:hAnsi="Arial" w:cs="Arial"/>
          <w:sz w:val="22"/>
          <w:szCs w:val="22"/>
        </w:rPr>
        <w:t xml:space="preserve"> a touto </w:t>
      </w:r>
      <w:r w:rsidR="005C0411">
        <w:rPr>
          <w:rFonts w:ascii="Arial" w:hAnsi="Arial" w:cs="Arial"/>
          <w:sz w:val="22"/>
          <w:szCs w:val="22"/>
        </w:rPr>
        <w:t>Rámcovou dohodou</w:t>
      </w:r>
      <w:r w:rsidRPr="000259D0">
        <w:rPr>
          <w:rFonts w:ascii="Arial" w:hAnsi="Arial" w:cs="Arial"/>
          <w:sz w:val="22"/>
          <w:szCs w:val="22"/>
        </w:rPr>
        <w:t xml:space="preserve"> blíže neupravené se řídí platnými a účinnými právními předpisy České republiky, zejména občanským zákoníkem.</w:t>
      </w:r>
    </w:p>
    <w:p w14:paraId="3E3398BB" w14:textId="19E6965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Výrazům, které nejsou v této </w:t>
      </w:r>
      <w:r w:rsidR="005C0411">
        <w:rPr>
          <w:rFonts w:ascii="Arial" w:hAnsi="Arial" w:cs="Arial"/>
          <w:sz w:val="22"/>
          <w:szCs w:val="22"/>
        </w:rPr>
        <w:t>Rámcové dohodě</w:t>
      </w:r>
      <w:r w:rsidRPr="000259D0">
        <w:rPr>
          <w:rFonts w:ascii="Arial" w:hAnsi="Arial" w:cs="Arial"/>
          <w:sz w:val="22"/>
          <w:szCs w:val="22"/>
        </w:rPr>
        <w:t xml:space="preserve"> výslovně definovány, je třeba připisovat stejný význam, jako je jim připisován jejími přílohami.</w:t>
      </w:r>
    </w:p>
    <w:p w14:paraId="5C771898" w14:textId="28CDAC7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rozporu mezi jednotlivými ustanoveními této </w:t>
      </w:r>
      <w:r w:rsidR="005C0411">
        <w:rPr>
          <w:rFonts w:ascii="Arial" w:hAnsi="Arial" w:cs="Arial"/>
          <w:sz w:val="22"/>
          <w:szCs w:val="22"/>
        </w:rPr>
        <w:t>Rámcové dohody</w:t>
      </w:r>
      <w:r w:rsidRPr="000259D0">
        <w:rPr>
          <w:rFonts w:ascii="Arial" w:hAnsi="Arial" w:cs="Arial"/>
          <w:sz w:val="22"/>
          <w:szCs w:val="22"/>
        </w:rPr>
        <w:t xml:space="preserve"> se uplatní pro jejich výklad obecná interpretační pravidla.</w:t>
      </w:r>
    </w:p>
    <w:p w14:paraId="5FF7772D" w14:textId="4A1EBA7D"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Pokud tato </w:t>
      </w:r>
      <w:r w:rsidR="005C0411">
        <w:rPr>
          <w:rFonts w:ascii="Arial" w:hAnsi="Arial" w:cs="Arial"/>
          <w:sz w:val="22"/>
          <w:szCs w:val="22"/>
        </w:rPr>
        <w:t>Rámcová dohoda</w:t>
      </w:r>
      <w:r w:rsidRPr="000259D0">
        <w:rPr>
          <w:rFonts w:ascii="Arial" w:hAnsi="Arial" w:cs="Arial"/>
          <w:sz w:val="22"/>
          <w:szCs w:val="22"/>
        </w:rPr>
        <w:t xml:space="preserve"> </w:t>
      </w:r>
      <w:r w:rsidR="00311786">
        <w:rPr>
          <w:rFonts w:ascii="Arial" w:hAnsi="Arial" w:cs="Arial"/>
          <w:sz w:val="22"/>
          <w:szCs w:val="22"/>
        </w:rPr>
        <w:t xml:space="preserve">nebo příslušná Prováděcí smlouva </w:t>
      </w:r>
      <w:r w:rsidRPr="000259D0">
        <w:rPr>
          <w:rFonts w:ascii="Arial" w:hAnsi="Arial" w:cs="Arial"/>
          <w:sz w:val="22"/>
          <w:szCs w:val="22"/>
        </w:rPr>
        <w:t xml:space="preserve">neupravuje příslušná práva a povinnosti Smluvních stran, pak jsou Smluvní strany povinny respektovat znění občanského zákoníku. </w:t>
      </w:r>
    </w:p>
    <w:p w14:paraId="33A3F222" w14:textId="0CEF6FA3"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Dojde-li za dobu účinnosti této </w:t>
      </w:r>
      <w:r w:rsidR="005C0411">
        <w:rPr>
          <w:rFonts w:ascii="Arial" w:hAnsi="Arial" w:cs="Arial"/>
          <w:sz w:val="22"/>
          <w:szCs w:val="22"/>
        </w:rPr>
        <w:t>Rámcové dohody</w:t>
      </w:r>
      <w:r w:rsidRPr="000259D0">
        <w:rPr>
          <w:rFonts w:ascii="Arial" w:hAnsi="Arial" w:cs="Arial"/>
          <w:sz w:val="22"/>
          <w:szCs w:val="22"/>
        </w:rPr>
        <w:t xml:space="preserve"> ke zrušení právního předpisu a jeho nahrazení novým právním předpisem věcně se dotýkajícím předmětu plnění dle této </w:t>
      </w:r>
      <w:r w:rsidR="005C0411">
        <w:rPr>
          <w:rFonts w:ascii="Arial" w:hAnsi="Arial" w:cs="Arial"/>
          <w:sz w:val="22"/>
          <w:szCs w:val="22"/>
        </w:rPr>
        <w:t>Rámcové dohody</w:t>
      </w:r>
      <w:r w:rsidRPr="000259D0">
        <w:rPr>
          <w:rFonts w:ascii="Arial" w:hAnsi="Arial" w:cs="Arial"/>
          <w:sz w:val="22"/>
          <w:szCs w:val="22"/>
        </w:rPr>
        <w:t xml:space="preserve"> a bude-li mít tato změna podstatný dopad na podmínky plnění této </w:t>
      </w:r>
      <w:r w:rsidR="005C0411">
        <w:rPr>
          <w:rFonts w:ascii="Arial" w:hAnsi="Arial" w:cs="Arial"/>
          <w:sz w:val="22"/>
          <w:szCs w:val="22"/>
        </w:rPr>
        <w:t>Rámcové dohody</w:t>
      </w:r>
      <w:r w:rsidRPr="000259D0">
        <w:rPr>
          <w:rFonts w:ascii="Arial" w:hAnsi="Arial" w:cs="Arial"/>
          <w:sz w:val="22"/>
          <w:szCs w:val="22"/>
        </w:rPr>
        <w:t xml:space="preserve">, zavazují se Smluvní strany zahájit jednání o uzavření dodatku, jehož předmětem bude úprava vzájemných Smluvních vztahů tak, aby byl v maximální možné míře zachován předmět, účel a obsah této </w:t>
      </w:r>
      <w:r w:rsidR="005C0411">
        <w:rPr>
          <w:rFonts w:ascii="Arial" w:hAnsi="Arial" w:cs="Arial"/>
          <w:sz w:val="22"/>
          <w:szCs w:val="22"/>
        </w:rPr>
        <w:t>Rámcové dohody</w:t>
      </w:r>
      <w:r w:rsidRPr="000259D0">
        <w:rPr>
          <w:rFonts w:ascii="Arial" w:hAnsi="Arial" w:cs="Arial"/>
          <w:sz w:val="22"/>
          <w:szCs w:val="22"/>
        </w:rPr>
        <w:t xml:space="preserve"> a aby bylo vyhověno podmínkám stanoveným navazující normou dle tohoto odstavce. V rámci tohoto jednání nebude Zhotovitel vznášet požadavky na navýšení Ceny za provedení Díl</w:t>
      </w:r>
      <w:r w:rsidR="00B446A8">
        <w:rPr>
          <w:rFonts w:ascii="Arial" w:hAnsi="Arial" w:cs="Arial"/>
          <w:sz w:val="22"/>
          <w:szCs w:val="22"/>
        </w:rPr>
        <w:t>čích plnění</w:t>
      </w:r>
      <w:r w:rsidRPr="000259D0">
        <w:rPr>
          <w:rFonts w:ascii="Arial" w:hAnsi="Arial" w:cs="Arial"/>
          <w:sz w:val="22"/>
          <w:szCs w:val="22"/>
        </w:rPr>
        <w:t xml:space="preserve"> s výjimkou případů, kdy takové navýšení bude objektivně a prokazatelně nezbytné k zachování předmětu, účelu a obsahu této </w:t>
      </w:r>
      <w:r w:rsidR="005C0411">
        <w:rPr>
          <w:rFonts w:ascii="Arial" w:hAnsi="Arial" w:cs="Arial"/>
          <w:sz w:val="22"/>
          <w:szCs w:val="22"/>
        </w:rPr>
        <w:t>Rámcové dohody</w:t>
      </w:r>
      <w:r w:rsidRPr="000259D0">
        <w:rPr>
          <w:rFonts w:ascii="Arial" w:hAnsi="Arial" w:cs="Arial"/>
          <w:sz w:val="22"/>
          <w:szCs w:val="22"/>
        </w:rPr>
        <w:t>. I v takovém případě však Zhotoviteli nevzniká bez dalšího nárok na sjednání navýšení jakékoli položky ceny za provedení Díl</w:t>
      </w:r>
      <w:r w:rsidR="00B446A8">
        <w:rPr>
          <w:rFonts w:ascii="Arial" w:hAnsi="Arial" w:cs="Arial"/>
          <w:sz w:val="22"/>
          <w:szCs w:val="22"/>
        </w:rPr>
        <w:t>čích plnění</w:t>
      </w:r>
      <w:r w:rsidRPr="000259D0">
        <w:rPr>
          <w:rFonts w:ascii="Arial" w:hAnsi="Arial" w:cs="Arial"/>
          <w:sz w:val="22"/>
          <w:szCs w:val="22"/>
        </w:rPr>
        <w:t xml:space="preserve">. </w:t>
      </w:r>
    </w:p>
    <w:p w14:paraId="1B09E11E" w14:textId="018BDC0C" w:rsidR="00E01A9B"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Veškeré spory, které vzniknou ze </w:t>
      </w:r>
      <w:r w:rsidR="005C0411">
        <w:rPr>
          <w:rFonts w:ascii="Arial" w:hAnsi="Arial" w:cs="Arial"/>
          <w:sz w:val="22"/>
          <w:szCs w:val="22"/>
        </w:rPr>
        <w:t>Rámcové dohody</w:t>
      </w:r>
      <w:r w:rsidRPr="000259D0">
        <w:rPr>
          <w:rFonts w:ascii="Arial" w:hAnsi="Arial" w:cs="Arial"/>
          <w:sz w:val="22"/>
          <w:szCs w:val="22"/>
        </w:rPr>
        <w:t xml:space="preserve"> nebo v souvislosti s ní, které se nepodaří vyřešit přednostně smírnou cestou, budou rozhodovány obecnými soudy. </w:t>
      </w:r>
    </w:p>
    <w:p w14:paraId="338CD4B3" w14:textId="70AF6F89"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jsou seznámeny se skutečností, že Objednatel je povinen poskytovat informace vztahující se k jeho působnosti dle zákona č. 106/1999 Sb., o svobodném přístupu k informacím, ve znění pozdějších předpisů. Smluvní strany souhlasně prohlašují, že žádný údaj v této </w:t>
      </w:r>
      <w:r w:rsidR="005C0411">
        <w:rPr>
          <w:rFonts w:ascii="Arial" w:hAnsi="Arial" w:cs="Arial"/>
          <w:sz w:val="22"/>
          <w:szCs w:val="22"/>
        </w:rPr>
        <w:t>Rámcové dohodě</w:t>
      </w:r>
      <w:r w:rsidRPr="000259D0">
        <w:rPr>
          <w:rFonts w:ascii="Arial" w:hAnsi="Arial" w:cs="Arial"/>
          <w:sz w:val="22"/>
          <w:szCs w:val="22"/>
        </w:rPr>
        <w:t>, včetně jejích příloh, není označován za obchodní tajemství. Zhotovitel prohlašuje, že:</w:t>
      </w:r>
    </w:p>
    <w:p w14:paraId="3CC8A268" w14:textId="6F78C593" w:rsidR="008956FE" w:rsidRPr="000259D0" w:rsidRDefault="00E01A9B" w:rsidP="00E36CDC">
      <w:pPr>
        <w:numPr>
          <w:ilvl w:val="0"/>
          <w:numId w:val="19"/>
        </w:numPr>
        <w:tabs>
          <w:tab w:val="left" w:pos="426"/>
        </w:tabs>
        <w:suppressAutoHyphens w:val="0"/>
        <w:spacing w:before="120" w:after="120"/>
        <w:jc w:val="both"/>
        <w:rPr>
          <w:rFonts w:ascii="Arial" w:hAnsi="Arial" w:cs="Arial"/>
          <w:sz w:val="22"/>
          <w:szCs w:val="22"/>
        </w:rPr>
      </w:pPr>
      <w:r>
        <w:rPr>
          <w:rFonts w:ascii="Arial" w:hAnsi="Arial" w:cs="Arial"/>
          <w:sz w:val="22"/>
          <w:szCs w:val="22"/>
        </w:rPr>
        <w:t xml:space="preserve">Objednatel </w:t>
      </w:r>
      <w:r w:rsidR="008956FE" w:rsidRPr="000259D0">
        <w:rPr>
          <w:rFonts w:ascii="Arial" w:hAnsi="Arial" w:cs="Arial"/>
          <w:sz w:val="22"/>
          <w:szCs w:val="22"/>
        </w:rPr>
        <w:t xml:space="preserve">je oprávněn, pokud postupuje dle zákona č. 106/1999 Sb., o svobodném přístupu k informacím, ve znění pozdějších předpisů, poskytovat veškeré informace o této </w:t>
      </w:r>
      <w:r w:rsidR="005C0411">
        <w:rPr>
          <w:rFonts w:ascii="Arial" w:hAnsi="Arial" w:cs="Arial"/>
          <w:sz w:val="22"/>
          <w:szCs w:val="22"/>
        </w:rPr>
        <w:t>Rámcové dohodě</w:t>
      </w:r>
      <w:r w:rsidR="008956FE" w:rsidRPr="000259D0">
        <w:rPr>
          <w:rFonts w:ascii="Arial" w:hAnsi="Arial" w:cs="Arial"/>
          <w:sz w:val="22"/>
          <w:szCs w:val="22"/>
        </w:rPr>
        <w:t xml:space="preserve"> a o jiných údajích tohoto závazkového právního vztahu, pokud nejsou v této </w:t>
      </w:r>
      <w:r w:rsidR="005C0411">
        <w:rPr>
          <w:rFonts w:ascii="Arial" w:hAnsi="Arial" w:cs="Arial"/>
          <w:sz w:val="22"/>
          <w:szCs w:val="22"/>
        </w:rPr>
        <w:t>Rámcové dohodě</w:t>
      </w:r>
      <w:r w:rsidR="008956FE" w:rsidRPr="000259D0">
        <w:rPr>
          <w:rFonts w:ascii="Arial" w:hAnsi="Arial" w:cs="Arial"/>
          <w:sz w:val="22"/>
          <w:szCs w:val="22"/>
        </w:rPr>
        <w:t xml:space="preserve"> uvedeny (např. o daňových dokladech, předávacích protokolech, nabídkách či jiných písemnostech),</w:t>
      </w:r>
    </w:p>
    <w:p w14:paraId="780B3F47" w14:textId="11D467C1" w:rsidR="008956FE" w:rsidRPr="000259D0" w:rsidRDefault="008956FE" w:rsidP="00E36CDC">
      <w:pPr>
        <w:numPr>
          <w:ilvl w:val="0"/>
          <w:numId w:val="19"/>
        </w:numPr>
        <w:tabs>
          <w:tab w:val="left" w:pos="426"/>
        </w:tabs>
        <w:suppressAutoHyphens w:val="0"/>
        <w:spacing w:before="120" w:after="120"/>
        <w:jc w:val="both"/>
        <w:rPr>
          <w:rFonts w:ascii="Arial" w:hAnsi="Arial" w:cs="Arial"/>
          <w:sz w:val="22"/>
          <w:szCs w:val="22"/>
        </w:rPr>
      </w:pPr>
      <w:r w:rsidRPr="000259D0">
        <w:rPr>
          <w:rFonts w:ascii="Arial" w:hAnsi="Arial" w:cs="Arial"/>
          <w:sz w:val="22"/>
          <w:szCs w:val="22"/>
        </w:rPr>
        <w:t xml:space="preserve">veškeré údaje uvedené v této </w:t>
      </w:r>
      <w:r w:rsidR="005C0411">
        <w:rPr>
          <w:rFonts w:ascii="Arial" w:hAnsi="Arial" w:cs="Arial"/>
          <w:sz w:val="22"/>
          <w:szCs w:val="22"/>
        </w:rPr>
        <w:t>Rámcové dohodě</w:t>
      </w:r>
      <w:r w:rsidRPr="000259D0">
        <w:rPr>
          <w:rFonts w:ascii="Arial" w:hAnsi="Arial" w:cs="Arial"/>
          <w:sz w:val="22"/>
          <w:szCs w:val="22"/>
        </w:rPr>
        <w:t xml:space="preserve">, popř. které jsou použity v rámci tohoto závazkového právního vztahu, a to i pokud jsou získány od třetích osob, </w:t>
      </w:r>
      <w:r w:rsidRPr="000259D0">
        <w:rPr>
          <w:rFonts w:ascii="Arial" w:hAnsi="Arial" w:cs="Arial"/>
          <w:sz w:val="22"/>
          <w:szCs w:val="22"/>
        </w:rPr>
        <w:lastRenderedPageBreak/>
        <w:t xml:space="preserve">nepodléhají povinnosti mlčenlivosti nebo jinému postupu směřujícímu k ochraně před zneužitím a zveřejněním, pokud není ve </w:t>
      </w:r>
      <w:r w:rsidR="005C0411">
        <w:rPr>
          <w:rFonts w:ascii="Arial" w:hAnsi="Arial" w:cs="Arial"/>
          <w:sz w:val="22"/>
          <w:szCs w:val="22"/>
        </w:rPr>
        <w:t>Rámcové dohodě</w:t>
      </w:r>
      <w:r w:rsidRPr="000259D0">
        <w:rPr>
          <w:rFonts w:ascii="Arial" w:hAnsi="Arial" w:cs="Arial"/>
          <w:sz w:val="22"/>
          <w:szCs w:val="22"/>
        </w:rPr>
        <w:t xml:space="preserve"> stanoveno jinak.</w:t>
      </w:r>
    </w:p>
    <w:p w14:paraId="62877C47" w14:textId="33641875"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shodně prohlašují, že povinnost uveřejnění této </w:t>
      </w:r>
      <w:r w:rsidR="005C0411">
        <w:rPr>
          <w:rFonts w:ascii="Arial" w:hAnsi="Arial" w:cs="Arial"/>
          <w:sz w:val="22"/>
          <w:szCs w:val="22"/>
        </w:rPr>
        <w:t>Rámcové dohody</w:t>
      </w:r>
      <w:r w:rsidRPr="000259D0">
        <w:rPr>
          <w:rFonts w:ascii="Arial" w:hAnsi="Arial" w:cs="Arial"/>
          <w:sz w:val="22"/>
          <w:szCs w:val="22"/>
        </w:rPr>
        <w:t xml:space="preserve"> dle zákona č. 340/2015 Sb., o zvláštních podmínkách účinnosti některých smluv, uveřejňování těchto smluv a o registru smluv (zákon o registru smluv) bude splněna ze strany Objednatele.</w:t>
      </w:r>
    </w:p>
    <w:p w14:paraId="02B7A8CE" w14:textId="47D1D540"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9" w:name="_Ref417563925"/>
      <w:r w:rsidRPr="000259D0">
        <w:rPr>
          <w:rFonts w:ascii="Arial" w:hAnsi="Arial" w:cs="Arial"/>
          <w:sz w:val="22"/>
          <w:szCs w:val="22"/>
        </w:rPr>
        <w:t xml:space="preserve">Tuto </w:t>
      </w:r>
      <w:r w:rsidR="00311786">
        <w:rPr>
          <w:rFonts w:ascii="Arial" w:hAnsi="Arial" w:cs="Arial"/>
          <w:sz w:val="22"/>
          <w:szCs w:val="22"/>
        </w:rPr>
        <w:t>Rámcovou dohodu a prováděcí smlouvy uzavřené na jejím základě</w:t>
      </w:r>
      <w:r w:rsidRPr="000259D0">
        <w:rPr>
          <w:rFonts w:ascii="Arial" w:hAnsi="Arial" w:cs="Arial"/>
          <w:sz w:val="22"/>
          <w:szCs w:val="22"/>
        </w:rPr>
        <w:t xml:space="preserve"> lze měnit, doplňovat nebo rušit pouze formou písemných vzestupně číslovaných dodatků podepsaných Smluvními stranami. </w:t>
      </w:r>
      <w:bookmarkEnd w:id="29"/>
      <w:r w:rsidRPr="000259D0">
        <w:rPr>
          <w:rFonts w:ascii="Arial" w:hAnsi="Arial" w:cs="Arial"/>
          <w:sz w:val="22"/>
          <w:szCs w:val="22"/>
        </w:rPr>
        <w:t xml:space="preserve">Dodatky nabývají platnosti v den, kdy byly Smluvními stranami </w:t>
      </w:r>
      <w:r w:rsidR="00E01A9B">
        <w:rPr>
          <w:rFonts w:ascii="Arial" w:hAnsi="Arial" w:cs="Arial"/>
          <w:sz w:val="22"/>
          <w:szCs w:val="22"/>
        </w:rPr>
        <w:t xml:space="preserve">uzavřeny </w:t>
      </w:r>
      <w:r w:rsidRPr="000259D0">
        <w:rPr>
          <w:rFonts w:ascii="Arial" w:hAnsi="Arial" w:cs="Arial"/>
          <w:sz w:val="22"/>
          <w:szCs w:val="22"/>
        </w:rPr>
        <w:t xml:space="preserve">a účinnosti v den, kdy byly zveřejněny v registru smluv. </w:t>
      </w:r>
    </w:p>
    <w:p w14:paraId="5AD3A7B9" w14:textId="000ADCC7"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30" w:name="_Ref210200068"/>
      <w:bookmarkStart w:id="31" w:name="_Ref212697317"/>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představuje úplnou dohodu Smluvních stran o předmětu této </w:t>
      </w:r>
      <w:r w:rsidR="005C0411">
        <w:rPr>
          <w:rFonts w:ascii="Arial" w:hAnsi="Arial" w:cs="Arial"/>
          <w:sz w:val="22"/>
          <w:szCs w:val="22"/>
        </w:rPr>
        <w:t>Rámcové dohody</w:t>
      </w:r>
      <w:bookmarkEnd w:id="30"/>
      <w:bookmarkEnd w:id="31"/>
      <w:r w:rsidRPr="000259D0">
        <w:rPr>
          <w:rFonts w:ascii="Arial" w:hAnsi="Arial" w:cs="Arial"/>
          <w:sz w:val="22"/>
          <w:szCs w:val="22"/>
        </w:rPr>
        <w:t xml:space="preserve"> a je vyhotovena ve třech vyhotoveních s platností originálu, z nichž dvě obdrží Objednatel a jedno Zhotovitel.</w:t>
      </w:r>
    </w:p>
    <w:p w14:paraId="04D64997" w14:textId="5858F436"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Součást </w:t>
      </w:r>
      <w:r w:rsidR="005C0411">
        <w:rPr>
          <w:rFonts w:ascii="Arial" w:hAnsi="Arial" w:cs="Arial"/>
          <w:sz w:val="22"/>
          <w:szCs w:val="22"/>
        </w:rPr>
        <w:t>Rámcové dohody</w:t>
      </w:r>
      <w:r w:rsidRPr="000259D0">
        <w:rPr>
          <w:rFonts w:ascii="Arial" w:hAnsi="Arial" w:cs="Arial"/>
          <w:sz w:val="22"/>
          <w:szCs w:val="22"/>
        </w:rPr>
        <w:t xml:space="preserve"> tvoří tyto přílohy:</w:t>
      </w:r>
    </w:p>
    <w:p w14:paraId="277BEE3D" w14:textId="53A69338" w:rsidR="00493338" w:rsidRPr="00493338" w:rsidRDefault="00493338" w:rsidP="00493338">
      <w:pPr>
        <w:tabs>
          <w:tab w:val="left" w:pos="567"/>
        </w:tabs>
        <w:suppressAutoHyphens w:val="0"/>
        <w:spacing w:before="120" w:after="120"/>
        <w:ind w:left="1985" w:hanging="1418"/>
        <w:jc w:val="both"/>
        <w:rPr>
          <w:rFonts w:ascii="Arial" w:hAnsi="Arial" w:cs="Arial"/>
          <w:sz w:val="22"/>
          <w:szCs w:val="22"/>
        </w:rPr>
      </w:pPr>
      <w:r w:rsidRPr="00493338">
        <w:rPr>
          <w:rFonts w:ascii="Arial" w:hAnsi="Arial" w:cs="Arial"/>
          <w:sz w:val="22"/>
          <w:szCs w:val="22"/>
        </w:rPr>
        <w:t xml:space="preserve">Příloha č. 1 – </w:t>
      </w:r>
      <w:r w:rsidR="00127198" w:rsidRPr="00127198">
        <w:rPr>
          <w:rFonts w:ascii="Arial" w:hAnsi="Arial" w:cs="Arial"/>
          <w:sz w:val="22"/>
          <w:szCs w:val="22"/>
        </w:rPr>
        <w:t xml:space="preserve">Architektonická studie: Projekt: Správní budova. Říjen 2023. </w:t>
      </w:r>
      <w:proofErr w:type="spellStart"/>
      <w:r w:rsidR="00127198" w:rsidRPr="00127198">
        <w:rPr>
          <w:rFonts w:ascii="Arial" w:hAnsi="Arial" w:cs="Arial"/>
          <w:sz w:val="22"/>
          <w:szCs w:val="22"/>
        </w:rPr>
        <w:t>JinJan</w:t>
      </w:r>
      <w:proofErr w:type="spellEnd"/>
      <w:r w:rsidR="00127198" w:rsidRPr="00127198">
        <w:rPr>
          <w:rFonts w:ascii="Arial" w:hAnsi="Arial" w:cs="Arial"/>
          <w:sz w:val="22"/>
          <w:szCs w:val="22"/>
        </w:rPr>
        <w:t xml:space="preserve"> s.r.o.; Architektonická studie: Projekt: Dolní vstup. Prosinec 2022. </w:t>
      </w:r>
      <w:proofErr w:type="spellStart"/>
      <w:r w:rsidR="00127198" w:rsidRPr="00127198">
        <w:rPr>
          <w:rFonts w:ascii="Arial" w:hAnsi="Arial" w:cs="Arial"/>
          <w:sz w:val="22"/>
          <w:szCs w:val="22"/>
        </w:rPr>
        <w:t>JinJan</w:t>
      </w:r>
      <w:proofErr w:type="spellEnd"/>
      <w:r w:rsidR="00127198" w:rsidRPr="00127198">
        <w:rPr>
          <w:rFonts w:ascii="Arial" w:hAnsi="Arial" w:cs="Arial"/>
          <w:sz w:val="22"/>
          <w:szCs w:val="22"/>
        </w:rPr>
        <w:t xml:space="preserve"> s.r.o.</w:t>
      </w:r>
    </w:p>
    <w:p w14:paraId="448D1F16" w14:textId="51F34097"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2</w:t>
      </w:r>
      <w:r w:rsidRPr="00493338">
        <w:rPr>
          <w:rFonts w:ascii="Arial" w:hAnsi="Arial" w:cs="Arial"/>
          <w:sz w:val="22"/>
          <w:szCs w:val="22"/>
        </w:rPr>
        <w:t xml:space="preserve"> – Kontaktní osoby smluvních stran a Seznam členů realizačního týmu</w:t>
      </w:r>
    </w:p>
    <w:p w14:paraId="74EE5951" w14:textId="69A90D3B"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3</w:t>
      </w:r>
      <w:r w:rsidRPr="00493338">
        <w:rPr>
          <w:rFonts w:ascii="Arial" w:hAnsi="Arial" w:cs="Arial"/>
          <w:sz w:val="22"/>
          <w:szCs w:val="22"/>
        </w:rPr>
        <w:t xml:space="preserve"> – Seznam poddodavatelů s určením částí plnění</w:t>
      </w:r>
    </w:p>
    <w:p w14:paraId="7CD90415" w14:textId="23F435B0" w:rsidR="00375629" w:rsidRPr="00375629"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4</w:t>
      </w:r>
      <w:r w:rsidRPr="00493338">
        <w:rPr>
          <w:rFonts w:ascii="Arial" w:hAnsi="Arial" w:cs="Arial"/>
          <w:sz w:val="22"/>
          <w:szCs w:val="22"/>
        </w:rPr>
        <w:t xml:space="preserve"> – Informace o zpracování osobních údajů</w:t>
      </w:r>
    </w:p>
    <w:p w14:paraId="1EF98792"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65D2BBFC"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05772BF2" w14:textId="6082AB7B" w:rsidR="008956FE" w:rsidRDefault="008956FE" w:rsidP="00E36CDC">
      <w:pPr>
        <w:spacing w:before="120" w:after="120"/>
        <w:rPr>
          <w:rFonts w:ascii="Arial" w:hAnsi="Arial" w:cs="Arial"/>
          <w:b/>
          <w:sz w:val="22"/>
          <w:szCs w:val="22"/>
        </w:rPr>
      </w:pPr>
      <w:r w:rsidRPr="000259D0">
        <w:rPr>
          <w:rFonts w:ascii="Arial" w:hAnsi="Arial" w:cs="Arial"/>
          <w:b/>
          <w:sz w:val="22"/>
          <w:szCs w:val="22"/>
        </w:rPr>
        <w:t>Smluvní strany prohlašují, že si tuto Smlouvu přečetly, že s jejím obsahem souhlasí a na důkaz toho k ní připojují svoje podpisy.</w:t>
      </w:r>
    </w:p>
    <w:p w14:paraId="29189540" w14:textId="77777777" w:rsidR="000117E2" w:rsidRDefault="000117E2" w:rsidP="00E36CDC">
      <w:pPr>
        <w:spacing w:before="120" w:after="120"/>
        <w:rPr>
          <w:rFonts w:ascii="Arial" w:hAnsi="Arial" w:cs="Arial"/>
          <w:b/>
          <w:sz w:val="22"/>
          <w:szCs w:val="22"/>
        </w:rPr>
      </w:pPr>
    </w:p>
    <w:p w14:paraId="555C635D" w14:textId="429D7B33"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V Ústí nad Labem dne </w:t>
      </w:r>
      <w:r>
        <w:rPr>
          <w:rFonts w:ascii="Arial" w:hAnsi="Arial" w:cs="Arial"/>
          <w:sz w:val="22"/>
          <w:szCs w:val="22"/>
        </w:rPr>
        <w:t>………………..</w:t>
      </w: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0117E2">
        <w:rPr>
          <w:rFonts w:ascii="Arial" w:hAnsi="Arial" w:cs="Arial"/>
          <w:sz w:val="22"/>
          <w:szCs w:val="22"/>
        </w:rPr>
        <w:t xml:space="preserve">V </w:t>
      </w:r>
      <w:r>
        <w:rPr>
          <w:rFonts w:ascii="Arial" w:hAnsi="Arial" w:cs="Arial"/>
          <w:sz w:val="22"/>
          <w:szCs w:val="22"/>
        </w:rPr>
        <w:t>………………….</w:t>
      </w:r>
      <w:r w:rsidRPr="000117E2">
        <w:rPr>
          <w:rFonts w:ascii="Arial" w:hAnsi="Arial" w:cs="Arial"/>
          <w:sz w:val="22"/>
          <w:szCs w:val="22"/>
        </w:rPr>
        <w:t xml:space="preserve"> dne </w:t>
      </w:r>
      <w:r>
        <w:rPr>
          <w:rFonts w:ascii="Arial" w:hAnsi="Arial" w:cs="Arial"/>
          <w:sz w:val="22"/>
          <w:szCs w:val="22"/>
        </w:rPr>
        <w:t>………………….</w:t>
      </w:r>
    </w:p>
    <w:p w14:paraId="5E99A46C" w14:textId="77777777" w:rsidR="000117E2" w:rsidRDefault="000117E2" w:rsidP="00E36CDC">
      <w:pPr>
        <w:spacing w:before="120" w:after="120"/>
        <w:rPr>
          <w:rFonts w:ascii="Arial" w:hAnsi="Arial" w:cs="Arial"/>
          <w:sz w:val="22"/>
          <w:szCs w:val="22"/>
        </w:rPr>
      </w:pPr>
    </w:p>
    <w:p w14:paraId="67146CFD" w14:textId="77777777" w:rsidR="000117E2" w:rsidRDefault="000117E2" w:rsidP="00E36CDC">
      <w:pPr>
        <w:spacing w:before="120" w:after="120"/>
        <w:rPr>
          <w:rFonts w:ascii="Arial" w:hAnsi="Arial" w:cs="Arial"/>
          <w:sz w:val="22"/>
          <w:szCs w:val="22"/>
        </w:rPr>
      </w:pPr>
    </w:p>
    <w:p w14:paraId="545CDC0C" w14:textId="29C751CB"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Zhotovitel:</w:t>
      </w:r>
    </w:p>
    <w:p w14:paraId="57485550" w14:textId="77777777" w:rsidR="000117E2" w:rsidRDefault="000117E2" w:rsidP="00E36CDC">
      <w:pPr>
        <w:spacing w:before="120" w:after="120"/>
        <w:rPr>
          <w:rFonts w:ascii="Arial" w:hAnsi="Arial" w:cs="Arial"/>
          <w:sz w:val="22"/>
          <w:szCs w:val="22"/>
        </w:rPr>
      </w:pPr>
    </w:p>
    <w:p w14:paraId="7BAA746A" w14:textId="77777777" w:rsidR="000117E2" w:rsidRDefault="000117E2" w:rsidP="00E36CDC">
      <w:pPr>
        <w:spacing w:before="120" w:after="120"/>
        <w:rPr>
          <w:rFonts w:ascii="Arial" w:hAnsi="Arial" w:cs="Arial"/>
          <w:sz w:val="22"/>
          <w:szCs w:val="22"/>
        </w:rPr>
      </w:pPr>
    </w:p>
    <w:p w14:paraId="6683CE45" w14:textId="77777777" w:rsidR="000117E2" w:rsidRDefault="000117E2" w:rsidP="00E36CDC">
      <w:pPr>
        <w:spacing w:before="120" w:after="120"/>
        <w:rPr>
          <w:rFonts w:ascii="Arial" w:hAnsi="Arial" w:cs="Arial"/>
          <w:sz w:val="22"/>
          <w:szCs w:val="22"/>
        </w:rPr>
      </w:pPr>
    </w:p>
    <w:p w14:paraId="09729C78" w14:textId="7118531D"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w:t>
      </w:r>
    </w:p>
    <w:p w14:paraId="0CE94E7C" w14:textId="7172CD05"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Ing. Ilona Pšenková, Ph.D., ředitelka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6D74A8EF" w14:textId="3E771C26" w:rsidR="000117E2" w:rsidRPr="000259D0" w:rsidRDefault="000117E2" w:rsidP="00E36CDC">
      <w:pPr>
        <w:spacing w:before="120" w:after="120"/>
        <w:rPr>
          <w:rFonts w:ascii="Arial" w:hAnsi="Arial" w:cs="Arial"/>
          <w:sz w:val="22"/>
          <w:szCs w:val="22"/>
        </w:rPr>
      </w:pPr>
      <w:r w:rsidRPr="000117E2">
        <w:rPr>
          <w:rFonts w:ascii="Arial" w:hAnsi="Arial" w:cs="Arial"/>
          <w:sz w:val="22"/>
          <w:szCs w:val="22"/>
        </w:rPr>
        <w:t xml:space="preserve">Zoologická zahrada Ústí nad Labem,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583D9CB6" w14:textId="5307E732" w:rsidR="000117E2" w:rsidRPr="000259D0" w:rsidRDefault="00B155CC" w:rsidP="00E36CDC">
      <w:pPr>
        <w:spacing w:before="120" w:after="120"/>
        <w:rPr>
          <w:rFonts w:ascii="Arial" w:hAnsi="Arial" w:cs="Arial"/>
          <w:sz w:val="22"/>
          <w:szCs w:val="22"/>
        </w:rPr>
      </w:pPr>
      <w:r>
        <w:rPr>
          <w:rFonts w:ascii="Arial" w:hAnsi="Arial" w:cs="Arial"/>
          <w:sz w:val="22"/>
          <w:szCs w:val="22"/>
        </w:rPr>
        <w:t>příspěvková organizace</w:t>
      </w:r>
    </w:p>
    <w:sectPr w:rsidR="000117E2" w:rsidRPr="00025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variable"/>
  </w:font>
  <w:font w:name="Segoe UI">
    <w:altName w:val="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50259D"/>
    <w:multiLevelType w:val="hybridMultilevel"/>
    <w:tmpl w:val="57BADD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82F6C"/>
    <w:multiLevelType w:val="hybridMultilevel"/>
    <w:tmpl w:val="E796FC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7766E5C"/>
    <w:multiLevelType w:val="multilevel"/>
    <w:tmpl w:val="2B08454C"/>
    <w:lvl w:ilvl="0">
      <w:start w:val="1"/>
      <w:numFmt w:val="decimal"/>
      <w:lvlText w:val="%1."/>
      <w:lvlJc w:val="left"/>
      <w:pPr>
        <w:tabs>
          <w:tab w:val="num" w:pos="737"/>
        </w:tabs>
        <w:ind w:left="737" w:hanging="737"/>
      </w:pPr>
      <w:rPr>
        <w:rFonts w:cs="Times New Roman"/>
        <w:b/>
        <w:i w:val="0"/>
        <w:caps/>
        <w:strike w:val="0"/>
        <w:dstrike w:val="0"/>
        <w:vanish w:val="0"/>
        <w:color w:val="000000"/>
        <w:position w:val="0"/>
        <w:sz w:val="22"/>
        <w:szCs w:val="22"/>
        <w:vertAlign w:val="baseline"/>
      </w:rPr>
    </w:lvl>
    <w:lvl w:ilvl="1">
      <w:start w:val="1"/>
      <w:numFmt w:val="decimal"/>
      <w:lvlText w:val="%1.%2"/>
      <w:lvlJc w:val="left"/>
      <w:pPr>
        <w:tabs>
          <w:tab w:val="num" w:pos="2297"/>
        </w:tabs>
        <w:ind w:left="2297" w:hanging="737"/>
      </w:pPr>
      <w:rPr>
        <w:rFonts w:ascii="Arial" w:hAnsi="Arial" w:cs="Times New Roman"/>
        <w:b/>
        <w:sz w:val="20"/>
      </w:rPr>
    </w:lvl>
    <w:lvl w:ilvl="2">
      <w:start w:val="1"/>
      <w:numFmt w:val="decimal"/>
      <w:lvlText w:val="%1.%2.%3"/>
      <w:lvlJc w:val="left"/>
      <w:pPr>
        <w:tabs>
          <w:tab w:val="num" w:pos="2211"/>
        </w:tabs>
        <w:ind w:left="2211" w:hanging="737"/>
      </w:pPr>
      <w:rPr>
        <w:rFonts w:cs="Times New Roman"/>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79402B"/>
    <w:multiLevelType w:val="multilevel"/>
    <w:tmpl w:val="CE8A1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4F2D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36C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94197"/>
    <w:multiLevelType w:val="multilevel"/>
    <w:tmpl w:val="EDD0C256"/>
    <w:lvl w:ilvl="0">
      <w:start w:val="1"/>
      <w:numFmt w:val="decimal"/>
      <w:pStyle w:val="Nadpis"/>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D177A"/>
    <w:multiLevelType w:val="hybridMultilevel"/>
    <w:tmpl w:val="B0064370"/>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E17498"/>
    <w:multiLevelType w:val="hybridMultilevel"/>
    <w:tmpl w:val="642A0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D44E4"/>
    <w:multiLevelType w:val="hybridMultilevel"/>
    <w:tmpl w:val="4AF0501A"/>
    <w:lvl w:ilvl="0" w:tplc="B7420AA0">
      <w:start w:val="1"/>
      <w:numFmt w:val="upperRoman"/>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BA000D0"/>
    <w:multiLevelType w:val="hybridMultilevel"/>
    <w:tmpl w:val="052CD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4419C8"/>
    <w:multiLevelType w:val="hybridMultilevel"/>
    <w:tmpl w:val="7938CDEE"/>
    <w:lvl w:ilvl="0" w:tplc="EBDE3D08">
      <w:start w:val="1"/>
      <w:numFmt w:val="bullet"/>
      <w:lvlText w:val="-"/>
      <w:lvlJc w:val="left"/>
      <w:pPr>
        <w:ind w:left="1440" w:hanging="360"/>
      </w:pPr>
      <w:rPr>
        <w:rFonts w:ascii="Courier New" w:hAnsi="Courier New"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130563B"/>
    <w:multiLevelType w:val="hybridMultilevel"/>
    <w:tmpl w:val="CA0AA0D4"/>
    <w:lvl w:ilvl="0" w:tplc="00806942">
      <w:start w:val="1"/>
      <w:numFmt w:val="lowerLetter"/>
      <w:lvlText w:val="%1)"/>
      <w:lvlJc w:val="left"/>
      <w:pPr>
        <w:ind w:left="1140" w:hanging="360"/>
      </w:pPr>
      <w:rPr>
        <w:sz w:val="22"/>
        <w:szCs w:val="22"/>
      </w:rPr>
    </w:lvl>
    <w:lvl w:ilvl="1" w:tplc="04050017">
      <w:start w:val="1"/>
      <w:numFmt w:val="lowerLetter"/>
      <w:lvlText w:val="%2)"/>
      <w:lvlJc w:val="left"/>
      <w:pPr>
        <w:ind w:left="1860" w:hanging="360"/>
      </w:pPr>
    </w:lvl>
    <w:lvl w:ilvl="2" w:tplc="3B0A6548">
      <w:start w:val="3"/>
      <w:numFmt w:val="bullet"/>
      <w:lvlText w:val="–"/>
      <w:lvlJc w:val="left"/>
      <w:pPr>
        <w:ind w:left="2760" w:hanging="360"/>
      </w:pPr>
      <w:rPr>
        <w:rFonts w:ascii="Arial" w:eastAsia="Times New Roman" w:hAnsi="Arial" w:cs="Arial" w:hint="default"/>
      </w:rPr>
    </w:lvl>
    <w:lvl w:ilvl="3" w:tplc="88E64F60">
      <w:start w:val="1"/>
      <w:numFmt w:val="decimal"/>
      <w:lvlText w:val="%4."/>
      <w:lvlJc w:val="left"/>
      <w:pPr>
        <w:ind w:left="3372" w:hanging="432"/>
      </w:pPr>
      <w:rPr>
        <w:rFonts w:hint="default"/>
      </w:r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2270575E"/>
    <w:multiLevelType w:val="hybridMultilevel"/>
    <w:tmpl w:val="868AF1DE"/>
    <w:lvl w:ilvl="0" w:tplc="F058E6C8">
      <w:start w:val="3"/>
      <w:numFmt w:val="decimal"/>
      <w:lvlText w:val="%1."/>
      <w:lvlJc w:val="left"/>
      <w:pPr>
        <w:ind w:left="1146" w:hanging="360"/>
      </w:pPr>
      <w:rPr>
        <w:rFonts w:hint="default"/>
      </w:rPr>
    </w:lvl>
    <w:lvl w:ilvl="1" w:tplc="9766880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B22F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7D27CF"/>
    <w:multiLevelType w:val="hybridMultilevel"/>
    <w:tmpl w:val="15AA7B54"/>
    <w:lvl w:ilvl="0" w:tplc="9DAA0F80">
      <w:start w:val="1"/>
      <w:numFmt w:val="lowerLetter"/>
      <w:lvlText w:val="%1)"/>
      <w:lvlJc w:val="left"/>
      <w:pPr>
        <w:ind w:left="1775" w:hanging="360"/>
      </w:pPr>
    </w:lvl>
    <w:lvl w:ilvl="1" w:tplc="04050019">
      <w:start w:val="1"/>
      <w:numFmt w:val="lowerLetter"/>
      <w:lvlText w:val="%2."/>
      <w:lvlJc w:val="left"/>
      <w:pPr>
        <w:ind w:left="2495" w:hanging="360"/>
      </w:pPr>
    </w:lvl>
    <w:lvl w:ilvl="2" w:tplc="0405001B">
      <w:start w:val="1"/>
      <w:numFmt w:val="lowerRoman"/>
      <w:lvlText w:val="%3."/>
      <w:lvlJc w:val="right"/>
      <w:pPr>
        <w:ind w:left="3215" w:hanging="180"/>
      </w:pPr>
    </w:lvl>
    <w:lvl w:ilvl="3" w:tplc="0405000F">
      <w:start w:val="1"/>
      <w:numFmt w:val="decimal"/>
      <w:lvlText w:val="%4."/>
      <w:lvlJc w:val="left"/>
      <w:pPr>
        <w:ind w:left="3935" w:hanging="360"/>
      </w:pPr>
    </w:lvl>
    <w:lvl w:ilvl="4" w:tplc="04050019">
      <w:start w:val="1"/>
      <w:numFmt w:val="lowerLetter"/>
      <w:lvlText w:val="%5."/>
      <w:lvlJc w:val="left"/>
      <w:pPr>
        <w:ind w:left="4655" w:hanging="360"/>
      </w:pPr>
    </w:lvl>
    <w:lvl w:ilvl="5" w:tplc="0405001B">
      <w:start w:val="1"/>
      <w:numFmt w:val="lowerRoman"/>
      <w:lvlText w:val="%6."/>
      <w:lvlJc w:val="right"/>
      <w:pPr>
        <w:ind w:left="5375" w:hanging="180"/>
      </w:pPr>
    </w:lvl>
    <w:lvl w:ilvl="6" w:tplc="0405000F">
      <w:start w:val="1"/>
      <w:numFmt w:val="decimal"/>
      <w:lvlText w:val="%7."/>
      <w:lvlJc w:val="left"/>
      <w:pPr>
        <w:ind w:left="6095" w:hanging="360"/>
      </w:pPr>
    </w:lvl>
    <w:lvl w:ilvl="7" w:tplc="04050019">
      <w:start w:val="1"/>
      <w:numFmt w:val="lowerLetter"/>
      <w:lvlText w:val="%8."/>
      <w:lvlJc w:val="left"/>
      <w:pPr>
        <w:ind w:left="6815" w:hanging="360"/>
      </w:pPr>
    </w:lvl>
    <w:lvl w:ilvl="8" w:tplc="0405001B">
      <w:start w:val="1"/>
      <w:numFmt w:val="lowerRoman"/>
      <w:lvlText w:val="%9."/>
      <w:lvlJc w:val="right"/>
      <w:pPr>
        <w:ind w:left="7535" w:hanging="180"/>
      </w:pPr>
    </w:lvl>
  </w:abstractNum>
  <w:abstractNum w:abstractNumId="17" w15:restartNumberingAfterBreak="0">
    <w:nsid w:val="251008A9"/>
    <w:multiLevelType w:val="hybridMultilevel"/>
    <w:tmpl w:val="6124044A"/>
    <w:lvl w:ilvl="0" w:tplc="E4424272">
      <w:start w:val="1"/>
      <w:numFmt w:val="decimal"/>
      <w:lvlText w:val="%1."/>
      <w:lvlJc w:val="left"/>
      <w:pPr>
        <w:ind w:left="1004" w:hanging="360"/>
      </w:pPr>
      <w:rPr>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6F52C83"/>
    <w:multiLevelType w:val="hybridMultilevel"/>
    <w:tmpl w:val="C5A6EB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393F"/>
    <w:multiLevelType w:val="hybridMultilevel"/>
    <w:tmpl w:val="A6023984"/>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0B6CA2"/>
    <w:multiLevelType w:val="hybridMultilevel"/>
    <w:tmpl w:val="819A7664"/>
    <w:lvl w:ilvl="0" w:tplc="E5684456">
      <w:start w:val="1"/>
      <w:numFmt w:val="upperLetter"/>
      <w:lvlText w:val="%1)"/>
      <w:lvlJc w:val="left"/>
      <w:pPr>
        <w:ind w:left="720" w:hanging="360"/>
      </w:pPr>
      <w:rPr>
        <w:rFonts w:hint="default"/>
      </w:rPr>
    </w:lvl>
    <w:lvl w:ilvl="1" w:tplc="45869BD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FB6398"/>
    <w:multiLevelType w:val="hybridMultilevel"/>
    <w:tmpl w:val="720EF42C"/>
    <w:lvl w:ilvl="0" w:tplc="19F29736">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1234CD2"/>
    <w:multiLevelType w:val="hybridMultilevel"/>
    <w:tmpl w:val="8D52E9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2E41EB1"/>
    <w:multiLevelType w:val="hybridMultilevel"/>
    <w:tmpl w:val="E21E18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C46CF"/>
    <w:multiLevelType w:val="hybridMultilevel"/>
    <w:tmpl w:val="2C6EC67C"/>
    <w:lvl w:ilvl="0" w:tplc="BB6E15A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62C6FCD"/>
    <w:multiLevelType w:val="multilevel"/>
    <w:tmpl w:val="523404D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15901"/>
    <w:multiLevelType w:val="hybridMultilevel"/>
    <w:tmpl w:val="845ADAF2"/>
    <w:lvl w:ilvl="0" w:tplc="41DAA9C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BF6BAC"/>
    <w:multiLevelType w:val="hybridMultilevel"/>
    <w:tmpl w:val="0C80FCD4"/>
    <w:lvl w:ilvl="0" w:tplc="E8709A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5799"/>
    <w:multiLevelType w:val="hybridMultilevel"/>
    <w:tmpl w:val="C664A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1B68B3"/>
    <w:multiLevelType w:val="hybridMultilevel"/>
    <w:tmpl w:val="4202B60E"/>
    <w:lvl w:ilvl="0" w:tplc="04050005">
      <w:start w:val="1"/>
      <w:numFmt w:val="bullet"/>
      <w:lvlText w:val=""/>
      <w:lvlJc w:val="left"/>
      <w:pPr>
        <w:ind w:left="1511" w:hanging="360"/>
      </w:pPr>
      <w:rPr>
        <w:rFonts w:ascii="Wingdings" w:hAnsi="Wingdings" w:hint="default"/>
      </w:rPr>
    </w:lvl>
    <w:lvl w:ilvl="1" w:tplc="04050003" w:tentative="1">
      <w:start w:val="1"/>
      <w:numFmt w:val="bullet"/>
      <w:lvlText w:val="o"/>
      <w:lvlJc w:val="left"/>
      <w:pPr>
        <w:ind w:left="2231" w:hanging="360"/>
      </w:pPr>
      <w:rPr>
        <w:rFonts w:ascii="Courier New" w:hAnsi="Courier New" w:cs="Courier New" w:hint="default"/>
      </w:rPr>
    </w:lvl>
    <w:lvl w:ilvl="2" w:tplc="04050005" w:tentative="1">
      <w:start w:val="1"/>
      <w:numFmt w:val="bullet"/>
      <w:lvlText w:val=""/>
      <w:lvlJc w:val="left"/>
      <w:pPr>
        <w:ind w:left="2951" w:hanging="360"/>
      </w:pPr>
      <w:rPr>
        <w:rFonts w:ascii="Wingdings" w:hAnsi="Wingdings" w:hint="default"/>
      </w:rPr>
    </w:lvl>
    <w:lvl w:ilvl="3" w:tplc="04050001" w:tentative="1">
      <w:start w:val="1"/>
      <w:numFmt w:val="bullet"/>
      <w:lvlText w:val=""/>
      <w:lvlJc w:val="left"/>
      <w:pPr>
        <w:ind w:left="3671" w:hanging="360"/>
      </w:pPr>
      <w:rPr>
        <w:rFonts w:ascii="Symbol" w:hAnsi="Symbol" w:hint="default"/>
      </w:rPr>
    </w:lvl>
    <w:lvl w:ilvl="4" w:tplc="04050003" w:tentative="1">
      <w:start w:val="1"/>
      <w:numFmt w:val="bullet"/>
      <w:lvlText w:val="o"/>
      <w:lvlJc w:val="left"/>
      <w:pPr>
        <w:ind w:left="4391" w:hanging="360"/>
      </w:pPr>
      <w:rPr>
        <w:rFonts w:ascii="Courier New" w:hAnsi="Courier New" w:cs="Courier New" w:hint="default"/>
      </w:rPr>
    </w:lvl>
    <w:lvl w:ilvl="5" w:tplc="04050005" w:tentative="1">
      <w:start w:val="1"/>
      <w:numFmt w:val="bullet"/>
      <w:lvlText w:val=""/>
      <w:lvlJc w:val="left"/>
      <w:pPr>
        <w:ind w:left="5111" w:hanging="360"/>
      </w:pPr>
      <w:rPr>
        <w:rFonts w:ascii="Wingdings" w:hAnsi="Wingdings" w:hint="default"/>
      </w:rPr>
    </w:lvl>
    <w:lvl w:ilvl="6" w:tplc="04050001" w:tentative="1">
      <w:start w:val="1"/>
      <w:numFmt w:val="bullet"/>
      <w:lvlText w:val=""/>
      <w:lvlJc w:val="left"/>
      <w:pPr>
        <w:ind w:left="5831" w:hanging="360"/>
      </w:pPr>
      <w:rPr>
        <w:rFonts w:ascii="Symbol" w:hAnsi="Symbol" w:hint="default"/>
      </w:rPr>
    </w:lvl>
    <w:lvl w:ilvl="7" w:tplc="04050003" w:tentative="1">
      <w:start w:val="1"/>
      <w:numFmt w:val="bullet"/>
      <w:lvlText w:val="o"/>
      <w:lvlJc w:val="left"/>
      <w:pPr>
        <w:ind w:left="6551" w:hanging="360"/>
      </w:pPr>
      <w:rPr>
        <w:rFonts w:ascii="Courier New" w:hAnsi="Courier New" w:cs="Courier New" w:hint="default"/>
      </w:rPr>
    </w:lvl>
    <w:lvl w:ilvl="8" w:tplc="04050005" w:tentative="1">
      <w:start w:val="1"/>
      <w:numFmt w:val="bullet"/>
      <w:lvlText w:val=""/>
      <w:lvlJc w:val="left"/>
      <w:pPr>
        <w:ind w:left="7271" w:hanging="360"/>
      </w:pPr>
      <w:rPr>
        <w:rFonts w:ascii="Wingdings" w:hAnsi="Wingdings" w:hint="default"/>
      </w:rPr>
    </w:lvl>
  </w:abstractNum>
  <w:abstractNum w:abstractNumId="30" w15:restartNumberingAfterBreak="0">
    <w:nsid w:val="41F066B8"/>
    <w:multiLevelType w:val="hybridMultilevel"/>
    <w:tmpl w:val="69A6685E"/>
    <w:lvl w:ilvl="0" w:tplc="A10A7D7C">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2377984"/>
    <w:multiLevelType w:val="hybridMultilevel"/>
    <w:tmpl w:val="28140C7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47928AC"/>
    <w:multiLevelType w:val="hybridMultilevel"/>
    <w:tmpl w:val="DBB41DAA"/>
    <w:lvl w:ilvl="0" w:tplc="5DEA3C8C">
      <w:start w:val="1"/>
      <w:numFmt w:val="upperLetter"/>
      <w:lvlText w:val="%1)"/>
      <w:lvlJc w:val="left"/>
      <w:pPr>
        <w:tabs>
          <w:tab w:val="num" w:pos="720"/>
        </w:tabs>
        <w:ind w:left="720" w:hanging="360"/>
      </w:pPr>
      <w:rPr>
        <w:rFonts w:hint="default"/>
        <w:b w:val="0"/>
        <w:bCs w:val="0"/>
      </w:rPr>
    </w:lvl>
    <w:lvl w:ilvl="1" w:tplc="04050001">
      <w:start w:val="1"/>
      <w:numFmt w:val="bullet"/>
      <w:lvlText w:val=""/>
      <w:lvlJc w:val="left"/>
      <w:pPr>
        <w:tabs>
          <w:tab w:val="num" w:pos="1440"/>
        </w:tabs>
        <w:ind w:left="1440" w:hanging="360"/>
      </w:pPr>
      <w:rPr>
        <w:rFonts w:ascii="Symbol" w:hAnsi="Symbol"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E6AE2A22">
      <w:start w:val="5"/>
      <w:numFmt w:val="decimal"/>
      <w:lvlText w:val="%4."/>
      <w:lvlJc w:val="left"/>
      <w:pPr>
        <w:ind w:left="2880" w:hanging="360"/>
      </w:pPr>
      <w:rPr>
        <w:rFonts w:hint="default"/>
        <w:b/>
      </w:rPr>
    </w:lvl>
    <w:lvl w:ilvl="4" w:tplc="AD2E6B6A">
      <w:start w:val="1"/>
      <w:numFmt w:val="decimal"/>
      <w:lvlText w:val="%5."/>
      <w:lvlJc w:val="left"/>
      <w:pPr>
        <w:ind w:left="3600" w:hanging="360"/>
      </w:pPr>
      <w:rPr>
        <w:rFonts w:hint="default"/>
        <w:b/>
      </w:rPr>
    </w:lvl>
    <w:lvl w:ilvl="5" w:tplc="0B7CCF16">
      <w:start w:val="4"/>
      <w:numFmt w:val="decimal"/>
      <w:lvlText w:val="%6"/>
      <w:lvlJc w:val="left"/>
      <w:pPr>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7124107"/>
    <w:multiLevelType w:val="hybridMultilevel"/>
    <w:tmpl w:val="D6D434D6"/>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5" w15:restartNumberingAfterBreak="0">
    <w:nsid w:val="485E0209"/>
    <w:multiLevelType w:val="hybridMultilevel"/>
    <w:tmpl w:val="70E43FFA"/>
    <w:lvl w:ilvl="0" w:tplc="0405000F">
      <w:start w:val="1"/>
      <w:numFmt w:val="decimal"/>
      <w:lvlText w:val="%1."/>
      <w:lvlJc w:val="left"/>
      <w:pPr>
        <w:ind w:left="720" w:hanging="360"/>
      </w:pPr>
    </w:lvl>
    <w:lvl w:ilvl="1" w:tplc="C6FC4BC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9A131E"/>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B06C51"/>
    <w:multiLevelType w:val="hybridMultilevel"/>
    <w:tmpl w:val="45E6E0CE"/>
    <w:lvl w:ilvl="0" w:tplc="04050005">
      <w:start w:val="1"/>
      <w:numFmt w:val="bullet"/>
      <w:lvlText w:val=""/>
      <w:lvlJc w:val="left"/>
      <w:pPr>
        <w:ind w:left="431" w:hanging="360"/>
      </w:pPr>
      <w:rPr>
        <w:rFonts w:ascii="Wingdings" w:hAnsi="Wingdings" w:hint="default"/>
      </w:rPr>
    </w:lvl>
    <w:lvl w:ilvl="1" w:tplc="04050003">
      <w:start w:val="1"/>
      <w:numFmt w:val="bullet"/>
      <w:lvlText w:val="o"/>
      <w:lvlJc w:val="left"/>
      <w:pPr>
        <w:ind w:left="1151" w:hanging="360"/>
      </w:pPr>
      <w:rPr>
        <w:rFonts w:ascii="Courier New" w:hAnsi="Courier New" w:cs="Courier New" w:hint="default"/>
      </w:rPr>
    </w:lvl>
    <w:lvl w:ilvl="2" w:tplc="04050003">
      <w:start w:val="1"/>
      <w:numFmt w:val="bullet"/>
      <w:lvlText w:val="o"/>
      <w:lvlJc w:val="left"/>
      <w:pPr>
        <w:ind w:left="1871" w:hanging="360"/>
      </w:pPr>
      <w:rPr>
        <w:rFonts w:ascii="Courier New" w:hAnsi="Courier New" w:cs="Courier New" w:hint="default"/>
      </w:rPr>
    </w:lvl>
    <w:lvl w:ilvl="3" w:tplc="04050001">
      <w:start w:val="1"/>
      <w:numFmt w:val="bullet"/>
      <w:lvlText w:val=""/>
      <w:lvlJc w:val="left"/>
      <w:pPr>
        <w:ind w:left="2591" w:hanging="360"/>
      </w:pPr>
      <w:rPr>
        <w:rFonts w:ascii="Symbol" w:hAnsi="Symbol" w:hint="default"/>
      </w:rPr>
    </w:lvl>
    <w:lvl w:ilvl="4" w:tplc="04050003" w:tentative="1">
      <w:start w:val="1"/>
      <w:numFmt w:val="bullet"/>
      <w:lvlText w:val="o"/>
      <w:lvlJc w:val="left"/>
      <w:pPr>
        <w:ind w:left="3311" w:hanging="360"/>
      </w:pPr>
      <w:rPr>
        <w:rFonts w:ascii="Courier New" w:hAnsi="Courier New" w:cs="Courier New" w:hint="default"/>
      </w:rPr>
    </w:lvl>
    <w:lvl w:ilvl="5" w:tplc="04050005" w:tentative="1">
      <w:start w:val="1"/>
      <w:numFmt w:val="bullet"/>
      <w:lvlText w:val=""/>
      <w:lvlJc w:val="left"/>
      <w:pPr>
        <w:ind w:left="4031" w:hanging="360"/>
      </w:pPr>
      <w:rPr>
        <w:rFonts w:ascii="Wingdings" w:hAnsi="Wingdings" w:hint="default"/>
      </w:rPr>
    </w:lvl>
    <w:lvl w:ilvl="6" w:tplc="04050001" w:tentative="1">
      <w:start w:val="1"/>
      <w:numFmt w:val="bullet"/>
      <w:lvlText w:val=""/>
      <w:lvlJc w:val="left"/>
      <w:pPr>
        <w:ind w:left="4751" w:hanging="360"/>
      </w:pPr>
      <w:rPr>
        <w:rFonts w:ascii="Symbol" w:hAnsi="Symbol" w:hint="default"/>
      </w:rPr>
    </w:lvl>
    <w:lvl w:ilvl="7" w:tplc="04050003" w:tentative="1">
      <w:start w:val="1"/>
      <w:numFmt w:val="bullet"/>
      <w:lvlText w:val="o"/>
      <w:lvlJc w:val="left"/>
      <w:pPr>
        <w:ind w:left="5471" w:hanging="360"/>
      </w:pPr>
      <w:rPr>
        <w:rFonts w:ascii="Courier New" w:hAnsi="Courier New" w:cs="Courier New" w:hint="default"/>
      </w:rPr>
    </w:lvl>
    <w:lvl w:ilvl="8" w:tplc="04050005" w:tentative="1">
      <w:start w:val="1"/>
      <w:numFmt w:val="bullet"/>
      <w:lvlText w:val=""/>
      <w:lvlJc w:val="left"/>
      <w:pPr>
        <w:ind w:left="6191" w:hanging="360"/>
      </w:pPr>
      <w:rPr>
        <w:rFonts w:ascii="Wingdings" w:hAnsi="Wingdings" w:hint="default"/>
      </w:rPr>
    </w:lvl>
  </w:abstractNum>
  <w:abstractNum w:abstractNumId="4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1" w15:restartNumberingAfterBreak="0">
    <w:nsid w:val="527342EF"/>
    <w:multiLevelType w:val="hybridMultilevel"/>
    <w:tmpl w:val="2618A9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2C47353"/>
    <w:multiLevelType w:val="hybridMultilevel"/>
    <w:tmpl w:val="355432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549D5F91"/>
    <w:multiLevelType w:val="hybridMultilevel"/>
    <w:tmpl w:val="1958C8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0D6245"/>
    <w:multiLevelType w:val="hybridMultilevel"/>
    <w:tmpl w:val="B0064370"/>
    <w:lvl w:ilvl="0" w:tplc="0405000F">
      <w:start w:val="1"/>
      <w:numFmt w:val="decimal"/>
      <w:lvlText w:val="%1."/>
      <w:lvlJc w:val="left"/>
      <w:pPr>
        <w:ind w:left="720" w:hanging="360"/>
      </w:pPr>
    </w:lvl>
    <w:lvl w:ilvl="1" w:tplc="8B0835BC">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AE243A"/>
    <w:multiLevelType w:val="hybridMultilevel"/>
    <w:tmpl w:val="AD1A657E"/>
    <w:lvl w:ilvl="0" w:tplc="C44E9A4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CC666D2"/>
    <w:multiLevelType w:val="hybridMultilevel"/>
    <w:tmpl w:val="F6B87198"/>
    <w:lvl w:ilvl="0" w:tplc="3042DAE2">
      <w:start w:val="1"/>
      <w:numFmt w:val="decimal"/>
      <w:lvlText w:val="%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5CCC70E2">
      <w:start w:val="2"/>
      <w:numFmt w:val="bullet"/>
      <w:lvlText w:val="-"/>
      <w:lvlJc w:val="left"/>
      <w:pPr>
        <w:ind w:left="2880" w:hanging="360"/>
      </w:pPr>
      <w:rPr>
        <w:rFonts w:ascii="Arial" w:eastAsia="Times New Roman" w:hAnsi="Arial" w:cs="Arial" w:hint="default"/>
      </w:rPr>
    </w:lvl>
    <w:lvl w:ilvl="4" w:tplc="57EEDA12">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933F53"/>
    <w:multiLevelType w:val="hybridMultilevel"/>
    <w:tmpl w:val="29DE9DCC"/>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2483310"/>
    <w:multiLevelType w:val="hybridMultilevel"/>
    <w:tmpl w:val="4C443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E42017"/>
    <w:multiLevelType w:val="hybridMultilevel"/>
    <w:tmpl w:val="4BB61A64"/>
    <w:lvl w:ilvl="0" w:tplc="1152C1F4">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3CC658D"/>
    <w:multiLevelType w:val="hybridMultilevel"/>
    <w:tmpl w:val="709E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D743B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0C064A"/>
    <w:multiLevelType w:val="hybridMultilevel"/>
    <w:tmpl w:val="619AA536"/>
    <w:lvl w:ilvl="0" w:tplc="8BE2015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28243C8"/>
    <w:multiLevelType w:val="multilevel"/>
    <w:tmpl w:val="662C450C"/>
    <w:lvl w:ilvl="0">
      <w:start w:val="8"/>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rFonts w:hint="default"/>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8E0C42"/>
    <w:multiLevelType w:val="hybridMultilevel"/>
    <w:tmpl w:val="7D84A0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FA2B29"/>
    <w:multiLevelType w:val="multilevel"/>
    <w:tmpl w:val="040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D70C91"/>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5452A6"/>
    <w:multiLevelType w:val="hybridMultilevel"/>
    <w:tmpl w:val="DBBEC61C"/>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2" w15:restartNumberingAfterBreak="0">
    <w:nsid w:val="78D12A59"/>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3490327">
    <w:abstractNumId w:val="17"/>
  </w:num>
  <w:num w:numId="2" w16cid:durableId="844515527">
    <w:abstractNumId w:val="46"/>
  </w:num>
  <w:num w:numId="3" w16cid:durableId="1318264698">
    <w:abstractNumId w:val="51"/>
  </w:num>
  <w:num w:numId="4" w16cid:durableId="642078406">
    <w:abstractNumId w:val="14"/>
  </w:num>
  <w:num w:numId="5" w16cid:durableId="904143573">
    <w:abstractNumId w:val="25"/>
  </w:num>
  <w:num w:numId="6" w16cid:durableId="1765883091">
    <w:abstractNumId w:val="36"/>
  </w:num>
  <w:num w:numId="7" w16cid:durableId="243027506">
    <w:abstractNumId w:val="53"/>
  </w:num>
  <w:num w:numId="8" w16cid:durableId="501552260">
    <w:abstractNumId w:val="59"/>
  </w:num>
  <w:num w:numId="9" w16cid:durableId="1213885543">
    <w:abstractNumId w:val="18"/>
  </w:num>
  <w:num w:numId="10" w16cid:durableId="1646662566">
    <w:abstractNumId w:val="9"/>
  </w:num>
  <w:num w:numId="11" w16cid:durableId="189688583">
    <w:abstractNumId w:val="28"/>
  </w:num>
  <w:num w:numId="12" w16cid:durableId="140466213">
    <w:abstractNumId w:val="15"/>
  </w:num>
  <w:num w:numId="13" w16cid:durableId="408188049">
    <w:abstractNumId w:val="57"/>
  </w:num>
  <w:num w:numId="14" w16cid:durableId="2108454164">
    <w:abstractNumId w:val="52"/>
  </w:num>
  <w:num w:numId="15" w16cid:durableId="2073460495">
    <w:abstractNumId w:val="55"/>
  </w:num>
  <w:num w:numId="16" w16cid:durableId="1422334162">
    <w:abstractNumId w:val="31"/>
  </w:num>
  <w:num w:numId="17" w16cid:durableId="1941184667">
    <w:abstractNumId w:val="49"/>
  </w:num>
  <w:num w:numId="18" w16cid:durableId="938029329">
    <w:abstractNumId w:val="41"/>
  </w:num>
  <w:num w:numId="19" w16cid:durableId="404114468">
    <w:abstractNumId w:val="32"/>
  </w:num>
  <w:num w:numId="20" w16cid:durableId="1465078059">
    <w:abstractNumId w:val="1"/>
  </w:num>
  <w:num w:numId="21" w16cid:durableId="647638709">
    <w:abstractNumId w:val="20"/>
  </w:num>
  <w:num w:numId="22" w16cid:durableId="573977706">
    <w:abstractNumId w:val="58"/>
  </w:num>
  <w:num w:numId="23" w16cid:durableId="1147362965">
    <w:abstractNumId w:val="62"/>
  </w:num>
  <w:num w:numId="24" w16cid:durableId="834956661">
    <w:abstractNumId w:val="48"/>
  </w:num>
  <w:num w:numId="25" w16cid:durableId="2044599912">
    <w:abstractNumId w:val="26"/>
  </w:num>
  <w:num w:numId="26" w16cid:durableId="751049945">
    <w:abstractNumId w:val="12"/>
  </w:num>
  <w:num w:numId="27" w16cid:durableId="1368800902">
    <w:abstractNumId w:val="19"/>
  </w:num>
  <w:num w:numId="28" w16cid:durableId="1152209082">
    <w:abstractNumId w:val="34"/>
  </w:num>
  <w:num w:numId="29" w16cid:durableId="1926721946">
    <w:abstractNumId w:val="10"/>
  </w:num>
  <w:num w:numId="30" w16cid:durableId="165634615">
    <w:abstractNumId w:val="54"/>
  </w:num>
  <w:num w:numId="31" w16cid:durableId="569463219">
    <w:abstractNumId w:val="35"/>
  </w:num>
  <w:num w:numId="32" w16cid:durableId="1457216061">
    <w:abstractNumId w:val="47"/>
  </w:num>
  <w:num w:numId="33" w16cid:durableId="2030790380">
    <w:abstractNumId w:val="33"/>
  </w:num>
  <w:num w:numId="34" w16cid:durableId="1378430942">
    <w:abstractNumId w:val="39"/>
  </w:num>
  <w:num w:numId="35" w16cid:durableId="1186020838">
    <w:abstractNumId w:val="11"/>
  </w:num>
  <w:num w:numId="36" w16cid:durableId="928274308">
    <w:abstractNumId w:val="23"/>
  </w:num>
  <w:num w:numId="37" w16cid:durableId="1532180254">
    <w:abstractNumId w:val="2"/>
  </w:num>
  <w:num w:numId="38" w16cid:durableId="399523392">
    <w:abstractNumId w:val="29"/>
  </w:num>
  <w:num w:numId="39" w16cid:durableId="239944946">
    <w:abstractNumId w:val="45"/>
  </w:num>
  <w:num w:numId="40" w16cid:durableId="1980186904">
    <w:abstractNumId w:val="50"/>
  </w:num>
  <w:num w:numId="41" w16cid:durableId="889877105">
    <w:abstractNumId w:val="0"/>
  </w:num>
  <w:num w:numId="42" w16cid:durableId="1311060941">
    <w:abstractNumId w:val="27"/>
  </w:num>
  <w:num w:numId="43" w16cid:durableId="158423747">
    <w:abstractNumId w:val="24"/>
  </w:num>
  <w:num w:numId="44" w16cid:durableId="1227305332">
    <w:abstractNumId w:val="21"/>
  </w:num>
  <w:num w:numId="45" w16cid:durableId="1018313049">
    <w:abstractNumId w:val="30"/>
  </w:num>
  <w:num w:numId="46" w16cid:durableId="1462385998">
    <w:abstractNumId w:val="40"/>
  </w:num>
  <w:num w:numId="47" w16cid:durableId="1448231353">
    <w:abstractNumId w:val="37"/>
  </w:num>
  <w:num w:numId="48" w16cid:durableId="532813406">
    <w:abstractNumId w:val="38"/>
  </w:num>
  <w:num w:numId="49" w16cid:durableId="2125807907">
    <w:abstractNumId w:val="7"/>
  </w:num>
  <w:num w:numId="50" w16cid:durableId="640303478">
    <w:abstractNumId w:val="4"/>
  </w:num>
  <w:num w:numId="51" w16cid:durableId="7320456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4021333">
    <w:abstractNumId w:val="13"/>
  </w:num>
  <w:num w:numId="53" w16cid:durableId="1992710310">
    <w:abstractNumId w:val="22"/>
  </w:num>
  <w:num w:numId="54" w16cid:durableId="1854566541">
    <w:abstractNumId w:val="43"/>
  </w:num>
  <w:num w:numId="55" w16cid:durableId="1836989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23909">
    <w:abstractNumId w:val="6"/>
  </w:num>
  <w:num w:numId="57" w16cid:durableId="390689937">
    <w:abstractNumId w:val="5"/>
  </w:num>
  <w:num w:numId="58" w16cid:durableId="397631933">
    <w:abstractNumId w:val="42"/>
  </w:num>
  <w:num w:numId="59" w16cid:durableId="454065743">
    <w:abstractNumId w:val="56"/>
  </w:num>
  <w:num w:numId="60" w16cid:durableId="1060514947">
    <w:abstractNumId w:val="44"/>
  </w:num>
  <w:num w:numId="61" w16cid:durableId="1766073864">
    <w:abstractNumId w:val="8"/>
  </w:num>
  <w:num w:numId="62" w16cid:durableId="309405564">
    <w:abstractNumId w:val="61"/>
  </w:num>
  <w:num w:numId="63" w16cid:durableId="576089706">
    <w:abstractNumId w:val="3"/>
  </w:num>
  <w:num w:numId="64" w16cid:durableId="1275405605">
    <w:abstractNumId w:val="6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kovičová Michaela, Ing.">
    <w15:presenceInfo w15:providerId="AD" w15:userId="S::Michaela.Matkovicova@zoousti.cz::72565cd5-9723-4e84-802a-e5688f3b2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6FE"/>
    <w:rsid w:val="0000441D"/>
    <w:rsid w:val="000117E2"/>
    <w:rsid w:val="00016437"/>
    <w:rsid w:val="00017035"/>
    <w:rsid w:val="000259D0"/>
    <w:rsid w:val="00082DCA"/>
    <w:rsid w:val="000E418F"/>
    <w:rsid w:val="000F0BA9"/>
    <w:rsid w:val="000F6995"/>
    <w:rsid w:val="00127198"/>
    <w:rsid w:val="00144298"/>
    <w:rsid w:val="00147783"/>
    <w:rsid w:val="001A34C9"/>
    <w:rsid w:val="001C67F2"/>
    <w:rsid w:val="001C6E38"/>
    <w:rsid w:val="001E256D"/>
    <w:rsid w:val="001E6D86"/>
    <w:rsid w:val="002075E8"/>
    <w:rsid w:val="00245370"/>
    <w:rsid w:val="002456CE"/>
    <w:rsid w:val="00265FFE"/>
    <w:rsid w:val="002A670A"/>
    <w:rsid w:val="00311786"/>
    <w:rsid w:val="003256E5"/>
    <w:rsid w:val="00343E4D"/>
    <w:rsid w:val="00363C9C"/>
    <w:rsid w:val="003753B3"/>
    <w:rsid w:val="00375629"/>
    <w:rsid w:val="003945DF"/>
    <w:rsid w:val="0039540F"/>
    <w:rsid w:val="003B06B9"/>
    <w:rsid w:val="003B2553"/>
    <w:rsid w:val="003B418D"/>
    <w:rsid w:val="003C11E1"/>
    <w:rsid w:val="003C3ADE"/>
    <w:rsid w:val="003E28BD"/>
    <w:rsid w:val="003F744E"/>
    <w:rsid w:val="00415875"/>
    <w:rsid w:val="0043506C"/>
    <w:rsid w:val="0043577F"/>
    <w:rsid w:val="00465F67"/>
    <w:rsid w:val="0047429E"/>
    <w:rsid w:val="00475311"/>
    <w:rsid w:val="0049194C"/>
    <w:rsid w:val="00493338"/>
    <w:rsid w:val="004C125C"/>
    <w:rsid w:val="004C29BE"/>
    <w:rsid w:val="004C5965"/>
    <w:rsid w:val="004C63C9"/>
    <w:rsid w:val="00512A93"/>
    <w:rsid w:val="005271A8"/>
    <w:rsid w:val="00533AC6"/>
    <w:rsid w:val="00533BB1"/>
    <w:rsid w:val="005601BE"/>
    <w:rsid w:val="00573356"/>
    <w:rsid w:val="005837C9"/>
    <w:rsid w:val="005A4100"/>
    <w:rsid w:val="005B155E"/>
    <w:rsid w:val="005B3061"/>
    <w:rsid w:val="005C0411"/>
    <w:rsid w:val="005C7915"/>
    <w:rsid w:val="005C7BC0"/>
    <w:rsid w:val="005E58EC"/>
    <w:rsid w:val="005E5C0F"/>
    <w:rsid w:val="00603152"/>
    <w:rsid w:val="00612F10"/>
    <w:rsid w:val="006C06ED"/>
    <w:rsid w:val="00767510"/>
    <w:rsid w:val="0078139E"/>
    <w:rsid w:val="007A26B3"/>
    <w:rsid w:val="007B2A55"/>
    <w:rsid w:val="007B6F0B"/>
    <w:rsid w:val="00816067"/>
    <w:rsid w:val="00820DE0"/>
    <w:rsid w:val="00831CE5"/>
    <w:rsid w:val="008449C4"/>
    <w:rsid w:val="0086357C"/>
    <w:rsid w:val="0088559D"/>
    <w:rsid w:val="008956FE"/>
    <w:rsid w:val="008E60E7"/>
    <w:rsid w:val="008F67E7"/>
    <w:rsid w:val="00936121"/>
    <w:rsid w:val="00970B59"/>
    <w:rsid w:val="009C3326"/>
    <w:rsid w:val="009D3856"/>
    <w:rsid w:val="009F0F51"/>
    <w:rsid w:val="00A06910"/>
    <w:rsid w:val="00A12745"/>
    <w:rsid w:val="00A159B7"/>
    <w:rsid w:val="00A263AA"/>
    <w:rsid w:val="00A332D5"/>
    <w:rsid w:val="00A41AA9"/>
    <w:rsid w:val="00A51FAF"/>
    <w:rsid w:val="00A86F1C"/>
    <w:rsid w:val="00AB08A8"/>
    <w:rsid w:val="00AD0C7D"/>
    <w:rsid w:val="00B0735F"/>
    <w:rsid w:val="00B11848"/>
    <w:rsid w:val="00B145E1"/>
    <w:rsid w:val="00B155CC"/>
    <w:rsid w:val="00B23F0D"/>
    <w:rsid w:val="00B446A8"/>
    <w:rsid w:val="00B53C48"/>
    <w:rsid w:val="00B6186C"/>
    <w:rsid w:val="00B65C1D"/>
    <w:rsid w:val="00B72EE2"/>
    <w:rsid w:val="00B83FDF"/>
    <w:rsid w:val="00B95DE8"/>
    <w:rsid w:val="00BB63C1"/>
    <w:rsid w:val="00BD645F"/>
    <w:rsid w:val="00C00E78"/>
    <w:rsid w:val="00C350A2"/>
    <w:rsid w:val="00C43AD1"/>
    <w:rsid w:val="00C545A4"/>
    <w:rsid w:val="00C66FD7"/>
    <w:rsid w:val="00C7381C"/>
    <w:rsid w:val="00CC01E2"/>
    <w:rsid w:val="00CD2511"/>
    <w:rsid w:val="00D01965"/>
    <w:rsid w:val="00D422E0"/>
    <w:rsid w:val="00D51EF4"/>
    <w:rsid w:val="00D556A1"/>
    <w:rsid w:val="00D56994"/>
    <w:rsid w:val="00D76697"/>
    <w:rsid w:val="00D97610"/>
    <w:rsid w:val="00DA79A2"/>
    <w:rsid w:val="00DB5E8E"/>
    <w:rsid w:val="00DD1221"/>
    <w:rsid w:val="00DE76AE"/>
    <w:rsid w:val="00E01A9B"/>
    <w:rsid w:val="00E16253"/>
    <w:rsid w:val="00E20390"/>
    <w:rsid w:val="00E36CDC"/>
    <w:rsid w:val="00E629C7"/>
    <w:rsid w:val="00E75969"/>
    <w:rsid w:val="00EB0EF8"/>
    <w:rsid w:val="00EB222B"/>
    <w:rsid w:val="00EB247F"/>
    <w:rsid w:val="00EB32AB"/>
    <w:rsid w:val="00EF77D6"/>
    <w:rsid w:val="00F06B74"/>
    <w:rsid w:val="00F37CA3"/>
    <w:rsid w:val="00F53687"/>
    <w:rsid w:val="00F54951"/>
    <w:rsid w:val="00F55CA0"/>
    <w:rsid w:val="00F8143A"/>
    <w:rsid w:val="00FA4551"/>
    <w:rsid w:val="00FC0C20"/>
    <w:rsid w:val="00FC613F"/>
    <w:rsid w:val="00FD45A1"/>
    <w:rsid w:val="00FD7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2FDF"/>
  <w15:chartTrackingRefBased/>
  <w15:docId w15:val="{659851B7-86E9-4A06-8D37-7EBD2ADE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6F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dpis1">
    <w:name w:val="heading 1"/>
    <w:basedOn w:val="Normln"/>
    <w:next w:val="Normln"/>
    <w:link w:val="Nadpis1Char"/>
    <w:uiPriority w:val="9"/>
    <w:qFormat/>
    <w:rsid w:val="008956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8956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956FE"/>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8956FE"/>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8956FE"/>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8956F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56F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56F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56F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6FE"/>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8956FE"/>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8956FE"/>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8956FE"/>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8956FE"/>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8956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56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56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56FE"/>
    <w:rPr>
      <w:rFonts w:eastAsiaTheme="majorEastAsia" w:cstheme="majorBidi"/>
      <w:color w:val="272727" w:themeColor="text1" w:themeTint="D8"/>
    </w:rPr>
  </w:style>
  <w:style w:type="paragraph" w:styleId="Nzev">
    <w:name w:val="Title"/>
    <w:basedOn w:val="Normln"/>
    <w:next w:val="Normln"/>
    <w:link w:val="NzevChar"/>
    <w:uiPriority w:val="10"/>
    <w:qFormat/>
    <w:rsid w:val="008956F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6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6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56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956FE"/>
    <w:pPr>
      <w:spacing w:before="160"/>
      <w:jc w:val="center"/>
    </w:pPr>
    <w:rPr>
      <w:i/>
      <w:iCs/>
      <w:color w:val="404040" w:themeColor="text1" w:themeTint="BF"/>
    </w:rPr>
  </w:style>
  <w:style w:type="character" w:customStyle="1" w:styleId="CittChar">
    <w:name w:val="Citát Char"/>
    <w:basedOn w:val="Standardnpsmoodstavce"/>
    <w:link w:val="Citt"/>
    <w:uiPriority w:val="29"/>
    <w:rsid w:val="008956FE"/>
    <w:rPr>
      <w:i/>
      <w:iCs/>
      <w:color w:val="404040" w:themeColor="text1" w:themeTint="BF"/>
    </w:rPr>
  </w:style>
  <w:style w:type="paragraph" w:styleId="Odstavecseseznamem">
    <w:name w:val="List Paragraph"/>
    <w:basedOn w:val="Normln"/>
    <w:link w:val="OdstavecseseznamemChar"/>
    <w:uiPriority w:val="34"/>
    <w:qFormat/>
    <w:rsid w:val="008956FE"/>
    <w:pPr>
      <w:ind w:left="720"/>
      <w:contextualSpacing/>
    </w:pPr>
  </w:style>
  <w:style w:type="character" w:styleId="Zdraznnintenzivn">
    <w:name w:val="Intense Emphasis"/>
    <w:basedOn w:val="Standardnpsmoodstavce"/>
    <w:uiPriority w:val="21"/>
    <w:qFormat/>
    <w:rsid w:val="008956FE"/>
    <w:rPr>
      <w:i/>
      <w:iCs/>
      <w:color w:val="2F5496" w:themeColor="accent1" w:themeShade="BF"/>
    </w:rPr>
  </w:style>
  <w:style w:type="paragraph" w:styleId="Vrazncitt">
    <w:name w:val="Intense Quote"/>
    <w:basedOn w:val="Normln"/>
    <w:next w:val="Normln"/>
    <w:link w:val="VrazncittChar"/>
    <w:uiPriority w:val="30"/>
    <w:qFormat/>
    <w:rsid w:val="008956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8956FE"/>
    <w:rPr>
      <w:i/>
      <w:iCs/>
      <w:color w:val="2F5496" w:themeColor="accent1" w:themeShade="BF"/>
    </w:rPr>
  </w:style>
  <w:style w:type="character" w:styleId="Odkazintenzivn">
    <w:name w:val="Intense Reference"/>
    <w:basedOn w:val="Standardnpsmoodstavce"/>
    <w:uiPriority w:val="32"/>
    <w:qFormat/>
    <w:rsid w:val="008956FE"/>
    <w:rPr>
      <w:b/>
      <w:bCs/>
      <w:smallCaps/>
      <w:color w:val="2F5496" w:themeColor="accent1" w:themeShade="BF"/>
      <w:spacing w:val="5"/>
    </w:rPr>
  </w:style>
  <w:style w:type="paragraph" w:styleId="Zkladntext2">
    <w:name w:val="Body Text 2"/>
    <w:basedOn w:val="Normln"/>
    <w:link w:val="Zkladntext2Char"/>
    <w:unhideWhenUsed/>
    <w:rsid w:val="008956FE"/>
    <w:pPr>
      <w:suppressAutoHyphens w:val="0"/>
      <w:jc w:val="both"/>
    </w:pPr>
    <w:rPr>
      <w:szCs w:val="20"/>
    </w:rPr>
  </w:style>
  <w:style w:type="character" w:customStyle="1" w:styleId="Zkladntext2Char">
    <w:name w:val="Základní text 2 Char"/>
    <w:basedOn w:val="Standardnpsmoodstavce"/>
    <w:link w:val="Zkladntext2"/>
    <w:rsid w:val="008956FE"/>
    <w:rPr>
      <w:rFonts w:ascii="Times New Roman" w:eastAsia="Times New Roman" w:hAnsi="Times New Roman" w:cs="Times New Roman"/>
      <w:kern w:val="0"/>
      <w:sz w:val="24"/>
      <w:szCs w:val="20"/>
      <w:lang w:eastAsia="ar-SA"/>
      <w14:ligatures w14:val="none"/>
    </w:rPr>
  </w:style>
  <w:style w:type="paragraph" w:customStyle="1" w:styleId="RLProhlensmluvnchstran">
    <w:name w:val="RL Prohlášení smluvních stran"/>
    <w:basedOn w:val="Normln"/>
    <w:link w:val="RLProhlensmluvnchstranChar"/>
    <w:rsid w:val="008956FE"/>
    <w:pPr>
      <w:suppressAutoHyphens w:val="0"/>
      <w:spacing w:after="120" w:line="280" w:lineRule="exact"/>
      <w:jc w:val="center"/>
    </w:pPr>
    <w:rPr>
      <w:rFonts w:ascii="Calibri" w:hAnsi="Calibri"/>
      <w:b/>
      <w:sz w:val="22"/>
      <w:lang w:eastAsia="cs-CZ"/>
    </w:rPr>
  </w:style>
  <w:style w:type="character" w:customStyle="1" w:styleId="RLProhlensmluvnchstranChar">
    <w:name w:val="RL Prohlášení smluvních stran Char"/>
    <w:link w:val="RLProhlensmluvnchstran"/>
    <w:rsid w:val="008956FE"/>
    <w:rPr>
      <w:rFonts w:ascii="Calibri" w:eastAsia="Times New Roman" w:hAnsi="Calibri" w:cs="Times New Roman"/>
      <w:b/>
      <w:kern w:val="0"/>
      <w:szCs w:val="24"/>
      <w:lang w:eastAsia="cs-CZ"/>
      <w14:ligatures w14:val="none"/>
    </w:rPr>
  </w:style>
  <w:style w:type="paragraph" w:customStyle="1" w:styleId="RLTextlnkuslovan">
    <w:name w:val="RL Text článku číslovaný"/>
    <w:basedOn w:val="Normln"/>
    <w:link w:val="RLTextlnkuslovanChar"/>
    <w:qFormat/>
    <w:rsid w:val="008956FE"/>
    <w:pPr>
      <w:numPr>
        <w:ilvl w:val="1"/>
        <w:numId w:val="5"/>
      </w:numPr>
      <w:suppressAutoHyphens w:val="0"/>
      <w:spacing w:after="120" w:line="280" w:lineRule="exact"/>
      <w:jc w:val="both"/>
    </w:pPr>
    <w:rPr>
      <w:rFonts w:ascii="Calibri" w:hAnsi="Calibri"/>
      <w:sz w:val="22"/>
      <w:lang w:eastAsia="cs-CZ"/>
    </w:rPr>
  </w:style>
  <w:style w:type="character" w:customStyle="1" w:styleId="RLTextlnkuslovanChar">
    <w:name w:val="RL Text článku číslovaný Char"/>
    <w:link w:val="RLTextlnkuslovan"/>
    <w:qFormat/>
    <w:rsid w:val="008956FE"/>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8956FE"/>
    <w:pPr>
      <w:keepNext/>
      <w:numPr>
        <w:numId w:val="5"/>
      </w:numPr>
      <w:spacing w:before="360" w:after="120" w:line="280" w:lineRule="exact"/>
      <w:jc w:val="both"/>
      <w:outlineLvl w:val="0"/>
    </w:pPr>
    <w:rPr>
      <w:rFonts w:ascii="Calibri" w:hAnsi="Calibri"/>
      <w:b/>
      <w:sz w:val="22"/>
      <w:lang w:eastAsia="en-US"/>
    </w:rPr>
  </w:style>
  <w:style w:type="character" w:customStyle="1" w:styleId="OdstavecseseznamemChar">
    <w:name w:val="Odstavec se seznamem Char"/>
    <w:link w:val="Odstavecseseznamem"/>
    <w:uiPriority w:val="34"/>
    <w:qFormat/>
    <w:locked/>
    <w:rsid w:val="008956FE"/>
  </w:style>
  <w:style w:type="character" w:styleId="Odkaznakoment">
    <w:name w:val="annotation reference"/>
    <w:basedOn w:val="Standardnpsmoodstavce"/>
    <w:uiPriority w:val="99"/>
    <w:semiHidden/>
    <w:unhideWhenUsed/>
    <w:qFormat/>
    <w:rsid w:val="008956FE"/>
    <w:rPr>
      <w:sz w:val="16"/>
      <w:szCs w:val="16"/>
    </w:rPr>
  </w:style>
  <w:style w:type="paragraph" w:styleId="Textkomente">
    <w:name w:val="annotation text"/>
    <w:basedOn w:val="Normln"/>
    <w:link w:val="TextkomenteChar"/>
    <w:uiPriority w:val="99"/>
    <w:unhideWhenUsed/>
    <w:qFormat/>
    <w:rsid w:val="008956FE"/>
    <w:pPr>
      <w:suppressAutoHyphens w:val="0"/>
    </w:pPr>
    <w:rPr>
      <w:sz w:val="20"/>
      <w:szCs w:val="20"/>
      <w:lang w:eastAsia="cs-CZ"/>
    </w:rPr>
  </w:style>
  <w:style w:type="character" w:customStyle="1" w:styleId="TextkomenteChar">
    <w:name w:val="Text komentáře Char"/>
    <w:basedOn w:val="Standardnpsmoodstavce"/>
    <w:link w:val="Textkomente"/>
    <w:uiPriority w:val="99"/>
    <w:qFormat/>
    <w:rsid w:val="008956FE"/>
    <w:rPr>
      <w:rFonts w:ascii="Times New Roman" w:eastAsia="Times New Roman" w:hAnsi="Times New Roman" w:cs="Times New Roman"/>
      <w:kern w:val="0"/>
      <w:sz w:val="20"/>
      <w:szCs w:val="20"/>
      <w:lang w:eastAsia="cs-CZ"/>
      <w14:ligatures w14:val="none"/>
    </w:rPr>
  </w:style>
  <w:style w:type="paragraph" w:styleId="Bezmezer">
    <w:name w:val="No Spacing"/>
    <w:uiPriority w:val="1"/>
    <w:qFormat/>
    <w:rsid w:val="008956FE"/>
    <w:pPr>
      <w:spacing w:after="0" w:line="240" w:lineRule="auto"/>
    </w:pPr>
    <w:rPr>
      <w:rFonts w:ascii="Times New Roman" w:eastAsia="Calibri" w:hAnsi="Times New Roman" w:cs="Times New Roman"/>
      <w:kern w:val="0"/>
      <w:sz w:val="24"/>
      <w14:ligatures w14:val="none"/>
    </w:rPr>
  </w:style>
  <w:style w:type="paragraph" w:styleId="Pedmtkomente">
    <w:name w:val="annotation subject"/>
    <w:basedOn w:val="Textkomente"/>
    <w:next w:val="Textkomente"/>
    <w:link w:val="PedmtkomenteChar"/>
    <w:uiPriority w:val="99"/>
    <w:semiHidden/>
    <w:unhideWhenUsed/>
    <w:rsid w:val="008956FE"/>
    <w:pPr>
      <w:suppressAutoHyphens/>
    </w:pPr>
    <w:rPr>
      <w:b/>
      <w:bCs/>
      <w:lang w:eastAsia="ar-SA"/>
    </w:rPr>
  </w:style>
  <w:style w:type="character" w:customStyle="1" w:styleId="PedmtkomenteChar">
    <w:name w:val="Předmět komentáře Char"/>
    <w:basedOn w:val="TextkomenteChar"/>
    <w:link w:val="Pedmtkomente"/>
    <w:uiPriority w:val="99"/>
    <w:semiHidden/>
    <w:rsid w:val="008956FE"/>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8956FE"/>
    <w:rPr>
      <w:color w:val="0563C1" w:themeColor="hyperlink"/>
      <w:u w:val="single"/>
    </w:rPr>
  </w:style>
  <w:style w:type="paragraph" w:customStyle="1" w:styleId="Zkladntext1">
    <w:name w:val="Základní text1"/>
    <w:basedOn w:val="Normln"/>
    <w:rsid w:val="008956FE"/>
    <w:pPr>
      <w:widowControl w:val="0"/>
      <w:suppressAutoHyphens w:val="0"/>
      <w:spacing w:line="288" w:lineRule="auto"/>
    </w:pPr>
    <w:rPr>
      <w:rFonts w:ascii="TimesNewRomanPS" w:hAnsi="TimesNewRomanPS"/>
      <w:noProof/>
      <w:szCs w:val="20"/>
      <w:lang w:eastAsia="cs-CZ"/>
    </w:rPr>
  </w:style>
  <w:style w:type="paragraph" w:customStyle="1" w:styleId="Zkladntext20">
    <w:name w:val="Základní text2"/>
    <w:basedOn w:val="Normln"/>
    <w:rsid w:val="008956FE"/>
    <w:pPr>
      <w:widowControl w:val="0"/>
      <w:suppressAutoHyphens w:val="0"/>
      <w:spacing w:line="288" w:lineRule="auto"/>
    </w:pPr>
    <w:rPr>
      <w:rFonts w:ascii="TimesNewRomanPS" w:hAnsi="TimesNewRomanPS"/>
      <w:noProof/>
      <w:szCs w:val="20"/>
      <w:lang w:eastAsia="cs-CZ"/>
    </w:rPr>
  </w:style>
  <w:style w:type="character" w:customStyle="1" w:styleId="apple-converted-space">
    <w:name w:val="apple-converted-space"/>
    <w:basedOn w:val="Standardnpsmoodstavce"/>
    <w:rsid w:val="008956FE"/>
  </w:style>
  <w:style w:type="table" w:styleId="Mkatabulky">
    <w:name w:val="Table Grid"/>
    <w:basedOn w:val="Normlntabulka"/>
    <w:uiPriority w:val="39"/>
    <w:rsid w:val="008956FE"/>
    <w:pPr>
      <w:spacing w:after="0" w:line="240"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956FE"/>
    <w:pPr>
      <w:spacing w:after="0" w:line="240" w:lineRule="auto"/>
    </w:pPr>
    <w:rPr>
      <w:rFonts w:ascii="Times New Roman" w:eastAsia="Times New Roman" w:hAnsi="Times New Roman" w:cs="Times New Roman"/>
      <w:kern w:val="0"/>
      <w:sz w:val="24"/>
      <w:szCs w:val="24"/>
      <w:lang w:eastAsia="ar-SA"/>
      <w14:ligatures w14:val="none"/>
    </w:rPr>
  </w:style>
  <w:style w:type="paragraph" w:styleId="Textbubliny">
    <w:name w:val="Balloon Text"/>
    <w:basedOn w:val="Normln"/>
    <w:link w:val="TextbublinyChar"/>
    <w:uiPriority w:val="99"/>
    <w:semiHidden/>
    <w:unhideWhenUsed/>
    <w:rsid w:val="008956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6FE"/>
    <w:rPr>
      <w:rFonts w:ascii="Segoe UI" w:eastAsia="Times New Roman" w:hAnsi="Segoe UI" w:cs="Segoe UI"/>
      <w:kern w:val="0"/>
      <w:sz w:val="18"/>
      <w:szCs w:val="18"/>
      <w:lang w:eastAsia="ar-SA"/>
      <w14:ligatures w14:val="none"/>
    </w:rPr>
  </w:style>
  <w:style w:type="paragraph" w:styleId="Zhlav">
    <w:name w:val="header"/>
    <w:basedOn w:val="Normln"/>
    <w:link w:val="ZhlavChar"/>
    <w:uiPriority w:val="99"/>
    <w:rsid w:val="008956FE"/>
    <w:pPr>
      <w:tabs>
        <w:tab w:val="center" w:pos="4536"/>
        <w:tab w:val="right" w:pos="9072"/>
      </w:tabs>
      <w:suppressAutoHyphens w:val="0"/>
    </w:pPr>
    <w:rPr>
      <w:sz w:val="20"/>
      <w:szCs w:val="20"/>
      <w:lang w:eastAsia="cs-CZ"/>
    </w:rPr>
  </w:style>
  <w:style w:type="character" w:customStyle="1" w:styleId="ZhlavChar">
    <w:name w:val="Záhlaví Char"/>
    <w:basedOn w:val="Standardnpsmoodstavce"/>
    <w:link w:val="Zhlav"/>
    <w:uiPriority w:val="99"/>
    <w:rsid w:val="008956FE"/>
    <w:rPr>
      <w:rFonts w:ascii="Times New Roman" w:eastAsia="Times New Roman" w:hAnsi="Times New Roman" w:cs="Times New Roman"/>
      <w:kern w:val="0"/>
      <w:sz w:val="20"/>
      <w:szCs w:val="20"/>
      <w:lang w:eastAsia="cs-CZ"/>
      <w14:ligatures w14:val="none"/>
    </w:rPr>
  </w:style>
  <w:style w:type="character" w:customStyle="1" w:styleId="Nevyeenzmnka1">
    <w:name w:val="Nevyřešená zmínka1"/>
    <w:basedOn w:val="Standardnpsmoodstavce"/>
    <w:uiPriority w:val="99"/>
    <w:semiHidden/>
    <w:unhideWhenUsed/>
    <w:rsid w:val="008956FE"/>
    <w:rPr>
      <w:color w:val="605E5C"/>
      <w:shd w:val="clear" w:color="auto" w:fill="E1DFDD"/>
    </w:rPr>
  </w:style>
  <w:style w:type="character" w:customStyle="1" w:styleId="MNETnormlnChar">
    <w:name w:val="MNET_normální Char"/>
    <w:basedOn w:val="Standardnpsmoodstavce"/>
    <w:link w:val="MNETnormln"/>
    <w:qFormat/>
    <w:rsid w:val="008956FE"/>
    <w:rPr>
      <w:rFonts w:ascii="Arial" w:hAnsi="Arial" w:cs="Arial"/>
      <w:sz w:val="20"/>
    </w:rPr>
  </w:style>
  <w:style w:type="paragraph" w:customStyle="1" w:styleId="MNETnormln">
    <w:name w:val="MNET_normální"/>
    <w:basedOn w:val="Normln"/>
    <w:link w:val="MNETnormlnChar"/>
    <w:qFormat/>
    <w:rsid w:val="008956FE"/>
    <w:pPr>
      <w:spacing w:after="120"/>
    </w:pPr>
    <w:rPr>
      <w:rFonts w:ascii="Arial" w:eastAsiaTheme="minorHAnsi" w:hAnsi="Arial" w:cs="Arial"/>
      <w:kern w:val="2"/>
      <w:sz w:val="20"/>
      <w:szCs w:val="22"/>
      <w:lang w:eastAsia="en-US"/>
      <w14:ligatures w14:val="standardContextual"/>
    </w:rPr>
  </w:style>
  <w:style w:type="paragraph" w:customStyle="1" w:styleId="Nadpis">
    <w:name w:val="Nadpis"/>
    <w:basedOn w:val="Odstavecseseznamem"/>
    <w:next w:val="Zkladntext"/>
    <w:qFormat/>
    <w:rsid w:val="008956FE"/>
    <w:pPr>
      <w:keepNext/>
      <w:numPr>
        <w:numId w:val="49"/>
      </w:numPr>
      <w:tabs>
        <w:tab w:val="num" w:pos="360"/>
        <w:tab w:val="left" w:pos="4065"/>
      </w:tabs>
      <w:spacing w:before="120" w:after="120"/>
      <w:ind w:left="357" w:hanging="357"/>
      <w:contextualSpacing w:val="0"/>
      <w:jc w:val="center"/>
    </w:pPr>
    <w:rPr>
      <w:rFonts w:eastAsia="Calibri" w:cs="Arial"/>
      <w:b/>
      <w:bCs/>
    </w:rPr>
  </w:style>
  <w:style w:type="paragraph" w:styleId="Zkladntext">
    <w:name w:val="Body Text"/>
    <w:basedOn w:val="Normln"/>
    <w:link w:val="ZkladntextChar"/>
    <w:uiPriority w:val="99"/>
    <w:semiHidden/>
    <w:unhideWhenUsed/>
    <w:rsid w:val="008956FE"/>
    <w:pPr>
      <w:spacing w:after="120"/>
    </w:pPr>
  </w:style>
  <w:style w:type="character" w:customStyle="1" w:styleId="ZkladntextChar">
    <w:name w:val="Základní text Char"/>
    <w:basedOn w:val="Standardnpsmoodstavce"/>
    <w:link w:val="Zkladntext"/>
    <w:uiPriority w:val="99"/>
    <w:semiHidden/>
    <w:rsid w:val="008956FE"/>
    <w:rPr>
      <w:rFonts w:ascii="Times New Roman" w:eastAsia="Times New Roman" w:hAnsi="Times New Roman" w:cs="Times New Roman"/>
      <w:kern w:val="0"/>
      <w:sz w:val="24"/>
      <w:szCs w:val="24"/>
      <w:lang w:eastAsia="ar-SA"/>
      <w14:ligatures w14:val="none"/>
    </w:rPr>
  </w:style>
  <w:style w:type="character" w:customStyle="1" w:styleId="Nevyeenzmnka2">
    <w:name w:val="Nevyřešená zmínka2"/>
    <w:basedOn w:val="Standardnpsmoodstavce"/>
    <w:uiPriority w:val="99"/>
    <w:semiHidden/>
    <w:unhideWhenUsed/>
    <w:rsid w:val="008956FE"/>
    <w:rPr>
      <w:color w:val="605E5C"/>
      <w:shd w:val="clear" w:color="auto" w:fill="E1DFDD"/>
    </w:rPr>
  </w:style>
  <w:style w:type="character" w:customStyle="1" w:styleId="RLlneksmlouvyCharChar">
    <w:name w:val="RL Článek smlouvy Char Char"/>
    <w:link w:val="RLlneksmlouvy"/>
    <w:qFormat/>
    <w:locked/>
    <w:rsid w:val="00D51EF4"/>
    <w:rPr>
      <w:rFonts w:ascii="Calibri" w:eastAsia="Times New Roman" w:hAnsi="Calibri" w:cs="Times New Roman"/>
      <w:b/>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4986</TotalTime>
  <Pages>26</Pages>
  <Words>11890</Words>
  <Characters>70153</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Potoček</dc:creator>
  <cp:keywords/>
  <dc:description/>
  <cp:lastModifiedBy>Matkovičová Michaela, Ing.</cp:lastModifiedBy>
  <cp:revision>62</cp:revision>
  <dcterms:created xsi:type="dcterms:W3CDTF">2025-04-30T09:40:00Z</dcterms:created>
  <dcterms:modified xsi:type="dcterms:W3CDTF">2025-11-21T12:53:00Z</dcterms:modified>
</cp:coreProperties>
</file>